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E70B6" w14:textId="77777777" w:rsidR="0070747C" w:rsidRDefault="0070747C" w:rsidP="0070747C">
      <w:pPr>
        <w:widowControl w:val="0"/>
        <w:spacing w:line="360" w:lineRule="auto"/>
        <w:ind w:firstLine="567"/>
        <w:contextualSpacing/>
        <w:jc w:val="right"/>
        <w:rPr>
          <w:rFonts w:ascii="GHEA Grapalat" w:hAnsi="GHEA Grapalat" w:cs="Sylfaen"/>
          <w:i/>
        </w:rPr>
      </w:pPr>
      <w:r>
        <w:rPr>
          <w:rFonts w:ascii="GHEA Grapalat" w:hAnsi="GHEA Grapalat"/>
          <w:i/>
        </w:rPr>
        <w:t>Приложение №7</w:t>
      </w:r>
    </w:p>
    <w:p w14:paraId="7986D38D" w14:textId="77777777" w:rsidR="0070747C" w:rsidRDefault="0070747C" w:rsidP="0070747C">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 xml:space="preserve">от </w:t>
      </w:r>
      <w:r>
        <w:rPr>
          <w:rFonts w:ascii="GHEA Grapalat" w:hAnsi="GHEA Grapalat"/>
          <w:i/>
          <w:lang w:val="hy-AM"/>
        </w:rPr>
        <w:t xml:space="preserve">09 </w:t>
      </w:r>
      <w:r>
        <w:rPr>
          <w:rFonts w:ascii="GHEA Grapalat" w:hAnsi="GHEA Grapalat"/>
          <w:i/>
        </w:rPr>
        <w:t>декабря 2025 года № 427</w:t>
      </w:r>
      <w:r>
        <w:rPr>
          <w:rFonts w:ascii="GHEA Grapalat" w:hAnsi="GHEA Grapalat"/>
          <w:i/>
          <w:lang w:val="hy-AM"/>
        </w:rPr>
        <w:t>-</w:t>
      </w:r>
      <w:r>
        <w:rPr>
          <w:rFonts w:ascii="GHEA Grapalat" w:hAnsi="GHEA Grapalat"/>
          <w:i/>
        </w:rPr>
        <w:t>A</w:t>
      </w:r>
    </w:p>
    <w:p w14:paraId="7DA0BB7C" w14:textId="77777777" w:rsidR="0070747C" w:rsidRDefault="0070747C" w:rsidP="00B46D58">
      <w:pPr>
        <w:pStyle w:val="a3"/>
        <w:widowControl w:val="0"/>
        <w:spacing w:after="160" w:line="240" w:lineRule="auto"/>
        <w:ind w:firstLine="0"/>
        <w:jc w:val="center"/>
        <w:rPr>
          <w:rFonts w:ascii="GHEA Grapalat" w:hAnsi="GHEA Grapalat"/>
          <w:i w:val="0"/>
          <w:sz w:val="24"/>
          <w:szCs w:val="24"/>
        </w:rPr>
      </w:pPr>
    </w:p>
    <w:p w14:paraId="35E85CFB" w14:textId="6A7DF805"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E43CECB"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0F7381">
        <w:rPr>
          <w:rFonts w:ascii="GHEA Grapalat" w:hAnsi="GHEA Grapalat"/>
          <w:i w:val="0"/>
          <w:sz w:val="24"/>
          <w:szCs w:val="24"/>
        </w:rPr>
        <w:t>ЗАПРОСА КОТИРОВКИ</w:t>
      </w:r>
      <w:r w:rsidR="00BA7128">
        <w:rPr>
          <w:rStyle w:val="af6"/>
          <w:rFonts w:ascii="GHEA Grapalat" w:hAnsi="GHEA Grapalat"/>
          <w:i w:val="0"/>
          <w:sz w:val="24"/>
          <w:szCs w:val="24"/>
        </w:rPr>
        <w:footnoteReference w:customMarkFollows="1" w:id="1"/>
        <w:t>*</w:t>
      </w:r>
    </w:p>
    <w:p w14:paraId="7A6111C4" w14:textId="7A2CE355" w:rsidR="00642EFE" w:rsidRPr="00E43194" w:rsidRDefault="00E43194" w:rsidP="00E43194">
      <w:pPr>
        <w:pStyle w:val="a3"/>
        <w:widowControl w:val="0"/>
        <w:spacing w:after="160" w:line="240" w:lineRule="auto"/>
        <w:ind w:firstLine="0"/>
        <w:jc w:val="center"/>
        <w:rPr>
          <w:rFonts w:ascii="GHEA Grapalat" w:hAnsi="GHEA Grapalat"/>
          <w:i w:val="0"/>
          <w:color w:val="FF0000"/>
          <w:sz w:val="28"/>
          <w:szCs w:val="28"/>
        </w:rPr>
      </w:pPr>
      <w:r w:rsidRPr="00BD4A38">
        <w:rPr>
          <w:rFonts w:ascii="GHEA Grapalat" w:hAnsi="GHEA Grapalat" w:cs="Calibri"/>
          <w:color w:val="FF0000"/>
          <w:sz w:val="22"/>
          <w:szCs w:val="22"/>
        </w:rPr>
        <w:t>Процедура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организована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основании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пункта</w:t>
      </w:r>
      <w:r w:rsidRPr="00BD4A38">
        <w:rPr>
          <w:rFonts w:ascii="GHEA Grapalat" w:hAnsi="GHEA Grapalat"/>
          <w:color w:val="FF0000"/>
          <w:sz w:val="22"/>
          <w:szCs w:val="22"/>
        </w:rPr>
        <w:t xml:space="preserve"> 2 </w:t>
      </w:r>
      <w:r w:rsidRPr="00BD4A38">
        <w:rPr>
          <w:rFonts w:ascii="GHEA Grapalat" w:hAnsi="GHEA Grapalat" w:cs="Calibri"/>
          <w:color w:val="FF0000"/>
          <w:sz w:val="22"/>
          <w:szCs w:val="22"/>
        </w:rPr>
        <w:t>части</w:t>
      </w:r>
      <w:r w:rsidRPr="00BD4A38">
        <w:rPr>
          <w:rFonts w:ascii="GHEA Grapalat" w:hAnsi="GHEA Grapalat"/>
          <w:color w:val="FF0000"/>
          <w:sz w:val="22"/>
          <w:szCs w:val="22"/>
        </w:rPr>
        <w:t xml:space="preserve"> 6 </w:t>
      </w:r>
      <w:r w:rsidRPr="00BD4A38">
        <w:rPr>
          <w:rFonts w:ascii="GHEA Grapalat" w:hAnsi="GHEA Grapalat" w:cs="Calibri"/>
          <w:color w:val="FF0000"/>
          <w:sz w:val="22"/>
          <w:szCs w:val="22"/>
        </w:rPr>
        <w:t>статьи</w:t>
      </w:r>
      <w:r w:rsidRPr="00BD4A38">
        <w:rPr>
          <w:rFonts w:ascii="GHEA Grapalat" w:hAnsi="GHEA Grapalat"/>
          <w:color w:val="FF0000"/>
          <w:sz w:val="22"/>
          <w:szCs w:val="22"/>
        </w:rPr>
        <w:t xml:space="preserve"> 15 </w:t>
      </w:r>
      <w:r w:rsidRPr="00BD4A38">
        <w:rPr>
          <w:rFonts w:ascii="GHEA Grapalat" w:hAnsi="GHEA Grapalat" w:cs="Calibri"/>
          <w:color w:val="FF0000"/>
          <w:sz w:val="22"/>
          <w:szCs w:val="22"/>
        </w:rPr>
        <w:t>Закона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РА</w:t>
      </w:r>
      <w:r w:rsidRPr="00BD4A38">
        <w:rPr>
          <w:rFonts w:ascii="GHEA Grapalat" w:hAnsi="GHEA Grapalat"/>
          <w:color w:val="FF0000"/>
          <w:sz w:val="22"/>
          <w:szCs w:val="22"/>
        </w:rPr>
        <w:t xml:space="preserve"> </w:t>
      </w:r>
      <w:r w:rsidRPr="00BD4A38">
        <w:rPr>
          <w:rFonts w:ascii="GHEA Grapalat" w:hAnsi="GHEA Grapalat" w:cs="Arial LatArm"/>
          <w:color w:val="FF0000"/>
          <w:sz w:val="22"/>
          <w:szCs w:val="22"/>
        </w:rPr>
        <w:t>«</w:t>
      </w:r>
      <w:r w:rsidRPr="00BD4A38">
        <w:rPr>
          <w:rFonts w:ascii="GHEA Grapalat" w:hAnsi="GHEA Grapalat" w:cs="Calibri"/>
          <w:color w:val="FF0000"/>
          <w:sz w:val="22"/>
          <w:szCs w:val="22"/>
        </w:rPr>
        <w:t>О</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закупках</w:t>
      </w:r>
      <w:r w:rsidRPr="00BD4A38">
        <w:rPr>
          <w:rFonts w:ascii="GHEA Grapalat" w:hAnsi="GHEA Grapalat" w:cs="Arial LatArm"/>
          <w:color w:val="FF0000"/>
          <w:sz w:val="22"/>
          <w:szCs w:val="22"/>
        </w:rPr>
        <w:t>»</w:t>
      </w:r>
    </w:p>
    <w:p w14:paraId="78F38C1A" w14:textId="315F3D15"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70F79" w:rsidRPr="00370F79">
        <w:rPr>
          <w:rFonts w:ascii="GHEA Grapalat" w:hAnsi="GHEA Grapalat"/>
          <w:i w:val="0"/>
          <w:sz w:val="24"/>
          <w:szCs w:val="24"/>
        </w:rPr>
        <w:t>18</w:t>
      </w:r>
      <w:r w:rsidR="001653E6" w:rsidRPr="001653E6">
        <w:rPr>
          <w:rFonts w:ascii="GHEA Grapalat" w:hAnsi="GHEA Grapalat"/>
          <w:i w:val="0"/>
          <w:sz w:val="24"/>
          <w:szCs w:val="24"/>
        </w:rPr>
        <w:t>”</w:t>
      </w:r>
      <w:r w:rsidRPr="009044F1">
        <w:rPr>
          <w:rFonts w:ascii="GHEA Grapalat" w:hAnsi="GHEA Grapalat"/>
          <w:i w:val="0"/>
          <w:sz w:val="24"/>
          <w:szCs w:val="24"/>
        </w:rPr>
        <w:t xml:space="preserve"> "</w:t>
      </w:r>
      <w:r w:rsidR="001653E6" w:rsidRPr="001653E6">
        <w:rPr>
          <w:rFonts w:ascii="GHEA Grapalat" w:hAnsi="GHEA Grapalat"/>
          <w:i w:val="0"/>
          <w:sz w:val="24"/>
          <w:szCs w:val="24"/>
        </w:rPr>
        <w:t>1</w:t>
      </w:r>
      <w:r w:rsidR="00A76714">
        <w:rPr>
          <w:rFonts w:ascii="GHEA Grapalat" w:hAnsi="GHEA Grapalat"/>
          <w:i w:val="0"/>
          <w:sz w:val="24"/>
          <w:szCs w:val="24"/>
          <w:lang w:val="hy-AM"/>
        </w:rPr>
        <w:t>2</w:t>
      </w:r>
      <w:r w:rsidRPr="009044F1">
        <w:rPr>
          <w:rFonts w:ascii="GHEA Grapalat" w:hAnsi="GHEA Grapalat"/>
          <w:i w:val="0"/>
          <w:sz w:val="24"/>
          <w:szCs w:val="24"/>
        </w:rPr>
        <w:t>" 20</w:t>
      </w:r>
      <w:r w:rsidR="000F7381">
        <w:rPr>
          <w:rFonts w:ascii="GHEA Grapalat" w:hAnsi="GHEA Grapalat"/>
          <w:i w:val="0"/>
          <w:sz w:val="24"/>
          <w:szCs w:val="24"/>
          <w:lang w:val="hy-AM"/>
        </w:rPr>
        <w:t>2</w:t>
      </w:r>
      <w:r w:rsidR="00A76714">
        <w:rPr>
          <w:rFonts w:ascii="GHEA Grapalat" w:hAnsi="GHEA Grapalat"/>
          <w:i w:val="0"/>
          <w:sz w:val="24"/>
          <w:szCs w:val="24"/>
          <w:lang w:val="hy-AM"/>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F7381" w:rsidRPr="000F7381">
        <w:rPr>
          <w:rFonts w:ascii="GHEA Grapalat" w:hAnsi="GHEA Grapalat"/>
          <w:i w:val="0"/>
          <w:sz w:val="24"/>
          <w:szCs w:val="24"/>
        </w:rPr>
        <w:t xml:space="preserve"> </w:t>
      </w:r>
      <w:r w:rsidR="000F7381" w:rsidRPr="007509BC">
        <w:rPr>
          <w:rFonts w:ascii="GHEA Grapalat" w:hAnsi="GHEA Grapalat"/>
          <w:i w:val="0"/>
          <w:sz w:val="24"/>
          <w:szCs w:val="24"/>
          <w:lang w:val="en-US"/>
        </w:rPr>
        <w:t>N</w:t>
      </w:r>
      <w:r w:rsidR="000F7381" w:rsidRPr="007509BC">
        <w:rPr>
          <w:rFonts w:ascii="GHEA Grapalat" w:hAnsi="GHEA Grapalat"/>
          <w:i w:val="0"/>
          <w:sz w:val="24"/>
          <w:szCs w:val="24"/>
        </w:rPr>
        <w:t>1</w:t>
      </w:r>
      <w:r w:rsidRPr="009044F1">
        <w:rPr>
          <w:rFonts w:ascii="GHEA Grapalat" w:hAnsi="GHEA Grapalat"/>
          <w:i w:val="0"/>
          <w:sz w:val="24"/>
          <w:szCs w:val="24"/>
        </w:rPr>
        <w:t xml:space="preserve">" </w:t>
      </w:r>
    </w:p>
    <w:p w14:paraId="3252C40C" w14:textId="63D9E3C9"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125137">
        <w:rPr>
          <w:rFonts w:ascii="GHEA Grapalat" w:hAnsi="GHEA Grapalat"/>
          <w:i w:val="0"/>
          <w:sz w:val="24"/>
          <w:szCs w:val="24"/>
        </w:rPr>
        <w:t xml:space="preserve"> </w:t>
      </w:r>
      <w:r w:rsidR="00296C89">
        <w:rPr>
          <w:rFonts w:ascii="GHEA Grapalat" w:hAnsi="GHEA Grapalat"/>
          <w:i w:val="0"/>
          <w:sz w:val="24"/>
          <w:szCs w:val="24"/>
        </w:rPr>
        <w:t>SHMAHKS-GH-APZB-26/1</w:t>
      </w:r>
    </w:p>
    <w:p w14:paraId="2C37CAEA"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73704294" w14:textId="11CB6F59" w:rsidR="000F7381" w:rsidRPr="007509BC" w:rsidRDefault="00642EFE" w:rsidP="000F7381">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FC71BC">
        <w:rPr>
          <w:rFonts w:ascii="GHEA Grapalat" w:hAnsi="GHEA Grapalat"/>
          <w:i w:val="0"/>
          <w:spacing w:val="6"/>
          <w:sz w:val="24"/>
          <w:szCs w:val="24"/>
          <w:lang w:val="hy-AM"/>
        </w:rPr>
        <w:t>«</w:t>
      </w:r>
      <w:r w:rsidR="00435E88" w:rsidRPr="00FC71BC">
        <w:rPr>
          <w:rFonts w:ascii="GHEA Grapalat" w:hAnsi="GHEA Grapalat"/>
          <w:i w:val="0"/>
          <w:spacing w:val="6"/>
          <w:sz w:val="24"/>
          <w:szCs w:val="24"/>
          <w:lang w:val="hy-AM"/>
        </w:rPr>
        <w:t xml:space="preserve">Коммунальная служба Ашоцк» </w:t>
      </w:r>
      <w:r w:rsidR="00435E88" w:rsidRPr="00FC71BC">
        <w:rPr>
          <w:rFonts w:ascii="GHEA Grapalat" w:hAnsi="GHEA Grapalat"/>
          <w:i w:val="0"/>
          <w:spacing w:val="6"/>
          <w:sz w:val="22"/>
          <w:szCs w:val="22"/>
          <w:lang w:val="hy-AM"/>
        </w:rPr>
        <w:t>СНКО</w:t>
      </w:r>
      <w:r w:rsidR="000F7381" w:rsidRPr="007509BC">
        <w:rPr>
          <w:rFonts w:ascii="GHEA Grapalat" w:hAnsi="GHEA Grapalat"/>
          <w:i w:val="0"/>
          <w:sz w:val="24"/>
          <w:szCs w:val="24"/>
        </w:rPr>
        <w:t>, находящийся по адресу:</w:t>
      </w:r>
      <w:r w:rsidR="000F7381" w:rsidRPr="007509BC">
        <w:rPr>
          <w:rFonts w:ascii="GHEA Grapalat" w:hAnsi="GHEA Grapalat"/>
          <w:i w:val="0"/>
          <w:iCs/>
          <w:sz w:val="24"/>
          <w:szCs w:val="24"/>
        </w:rPr>
        <w:t xml:space="preserve"> РА</w:t>
      </w:r>
      <w:r w:rsidR="000F7381" w:rsidRPr="007509BC">
        <w:rPr>
          <w:rFonts w:ascii="GHEA Grapalat" w:hAnsi="GHEA Grapalat"/>
          <w:lang w:val="hy-AM"/>
        </w:rPr>
        <w:t xml:space="preserve"> </w:t>
      </w:r>
      <w:r w:rsidR="000F7381" w:rsidRPr="007509BC">
        <w:rPr>
          <w:rFonts w:ascii="GHEA Grapalat" w:hAnsi="GHEA Grapalat"/>
          <w:i w:val="0"/>
          <w:sz w:val="24"/>
          <w:szCs w:val="24"/>
        </w:rPr>
        <w:t xml:space="preserve">Ширакская область,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000F7381">
        <w:rPr>
          <w:rFonts w:ascii="GHEA Grapalat" w:hAnsi="GHEA Grapalat"/>
          <w:i w:val="0"/>
          <w:sz w:val="24"/>
          <w:szCs w:val="24"/>
        </w:rPr>
        <w:t xml:space="preserve">   </w:t>
      </w:r>
      <w:r w:rsidR="000F7381" w:rsidRPr="007509BC">
        <w:rPr>
          <w:rFonts w:ascii="GHEA Grapalat" w:hAnsi="GHEA Grapalat"/>
          <w:i w:val="0"/>
          <w:sz w:val="16"/>
          <w:szCs w:val="16"/>
        </w:rPr>
        <w:t xml:space="preserve"> </w:t>
      </w:r>
      <w:r w:rsidR="000F7381" w:rsidRPr="007509BC">
        <w:rPr>
          <w:rFonts w:ascii="GHEA Grapalat" w:hAnsi="GHEA Grapalat"/>
          <w:i w:val="0"/>
          <w:sz w:val="24"/>
          <w:szCs w:val="24"/>
        </w:rPr>
        <w:t>объявляет запрос котировки, который проводится одним этапом.</w:t>
      </w:r>
    </w:p>
    <w:p w14:paraId="34B72439" w14:textId="77777777" w:rsidR="00782D60" w:rsidRPr="00782D60" w:rsidRDefault="00A20B69" w:rsidP="000F7381">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70F56D4E" w14:textId="460CACF6" w:rsidR="00341A74" w:rsidRPr="003A1EBB" w:rsidRDefault="00435E88" w:rsidP="00B46D58">
      <w:pPr>
        <w:pStyle w:val="a3"/>
        <w:widowControl w:val="0"/>
        <w:spacing w:line="240" w:lineRule="auto"/>
        <w:ind w:firstLine="0"/>
        <w:rPr>
          <w:rFonts w:ascii="GHEA Grapalat" w:hAnsi="GHEA Grapalat"/>
          <w:i w:val="0"/>
          <w:sz w:val="24"/>
          <w:szCs w:val="24"/>
        </w:rPr>
      </w:pPr>
      <w:r>
        <w:rPr>
          <w:rFonts w:ascii="GHEA Grapalat" w:hAnsi="GHEA Grapalat"/>
          <w:b/>
          <w:bCs/>
          <w:i w:val="0"/>
          <w:sz w:val="24"/>
          <w:szCs w:val="24"/>
          <w:lang w:val="hy-AM"/>
        </w:rPr>
        <w:t>«</w:t>
      </w:r>
      <w:proofErr w:type="spellStart"/>
      <w:r w:rsidR="00E51A1E">
        <w:rPr>
          <w:rFonts w:ascii="GHEA Grapalat" w:hAnsi="GHEA Grapalat"/>
          <w:b/>
          <w:bCs/>
          <w:i w:val="0"/>
          <w:sz w:val="24"/>
          <w:szCs w:val="24"/>
        </w:rPr>
        <w:t>Зимное</w:t>
      </w:r>
      <w:proofErr w:type="spellEnd"/>
      <w:r w:rsidR="00E51A1E">
        <w:rPr>
          <w:rFonts w:ascii="GHEA Grapalat" w:hAnsi="GHEA Grapalat"/>
          <w:b/>
          <w:bCs/>
          <w:i w:val="0"/>
          <w:sz w:val="24"/>
          <w:szCs w:val="24"/>
        </w:rPr>
        <w:t xml:space="preserve"> дизельное топливо</w:t>
      </w:r>
      <w:r>
        <w:rPr>
          <w:rFonts w:ascii="GHEA Grapalat" w:hAnsi="GHEA Grapalat"/>
          <w:b/>
          <w:bCs/>
          <w:i w:val="0"/>
          <w:sz w:val="24"/>
          <w:szCs w:val="24"/>
        </w:rPr>
        <w:t>»</w:t>
      </w:r>
      <w:r w:rsidR="000F7381" w:rsidRPr="000F7381">
        <w:rPr>
          <w:rFonts w:ascii="GHEA Grapalat" w:hAnsi="GHEA Grapalat"/>
          <w:i w:val="0"/>
          <w:sz w:val="24"/>
          <w:szCs w:val="24"/>
        </w:rPr>
        <w:t xml:space="preserve"> </w:t>
      </w:r>
      <w:r w:rsidR="00782D60">
        <w:rPr>
          <w:rFonts w:ascii="GHEA Grapalat" w:hAnsi="GHEA Grapalat"/>
          <w:i w:val="0"/>
          <w:sz w:val="24"/>
          <w:szCs w:val="24"/>
        </w:rPr>
        <w:t xml:space="preserve"> (далее — договор).</w:t>
      </w:r>
    </w:p>
    <w:p w14:paraId="126F37EF" w14:textId="77777777" w:rsidR="00311076" w:rsidRPr="003A1EBB" w:rsidRDefault="00782D60" w:rsidP="00E12D09">
      <w:pPr>
        <w:pStyle w:val="a3"/>
        <w:widowControl w:val="0"/>
        <w:spacing w:after="160" w:line="240" w:lineRule="auto"/>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4FC18332"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4DD2F7EB"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17DDBA6"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4602AA6"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850F6C0" w14:textId="77777777"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0F7381">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55C781B9" w14:textId="1606E7FC" w:rsidR="003F6ED1" w:rsidRPr="00A34EB7" w:rsidRDefault="003F6ED1" w:rsidP="00A34EB7">
      <w:pPr>
        <w:pStyle w:val="a3"/>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w:t>
      </w:r>
      <w:r w:rsidR="00C42473" w:rsidRPr="00C42473">
        <w:rPr>
          <w:rFonts w:ascii="GHEA Grapalat" w:hAnsi="GHEA Grapalat"/>
          <w:i w:val="0"/>
          <w:sz w:val="24"/>
          <w:szCs w:val="24"/>
        </w:rPr>
        <w:t xml:space="preserve">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00C42473">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7709BA">
        <w:rPr>
          <w:rFonts w:ascii="GHEA Grapalat" w:hAnsi="GHEA Grapalat"/>
          <w:i w:val="0"/>
          <w:sz w:val="24"/>
          <w:szCs w:val="24"/>
          <w:u w:val="single"/>
          <w:lang w:val="hy-AM"/>
        </w:rPr>
        <w:t>11։00</w:t>
      </w:r>
      <w:r w:rsidR="00C42473">
        <w:rPr>
          <w:rFonts w:ascii="GHEA Grapalat" w:hAnsi="GHEA Grapalat"/>
          <w:i w:val="0"/>
          <w:sz w:val="24"/>
          <w:szCs w:val="24"/>
          <w:lang w:val="hy-AM"/>
        </w:rPr>
        <w:t xml:space="preserve"> </w:t>
      </w:r>
      <w:r w:rsidRPr="000F0CA8">
        <w:rPr>
          <w:rFonts w:ascii="GHEA Grapalat" w:hAnsi="GHEA Grapalat"/>
          <w:i w:val="0"/>
          <w:sz w:val="24"/>
          <w:szCs w:val="24"/>
        </w:rPr>
        <w:t>часов _</w:t>
      </w:r>
      <w:r w:rsidR="00C42473">
        <w:rPr>
          <w:rFonts w:ascii="GHEA Grapalat" w:hAnsi="GHEA Grapalat"/>
          <w:i w:val="0"/>
          <w:sz w:val="24"/>
          <w:szCs w:val="24"/>
          <w:lang w:val="hy-AM"/>
        </w:rPr>
        <w:t>7</w:t>
      </w:r>
      <w:r w:rsidRPr="000F0CA8">
        <w:rPr>
          <w:rFonts w:ascii="GHEA Grapalat" w:hAnsi="GHEA Grapalat"/>
          <w:i w:val="0"/>
          <w:sz w:val="24"/>
          <w:szCs w:val="24"/>
        </w:rPr>
        <w:t xml:space="preserve">-го дня со </w:t>
      </w:r>
      <w:r w:rsidRPr="000F0CA8">
        <w:rPr>
          <w:rFonts w:ascii="GHEA Grapalat" w:hAnsi="GHEA Grapalat"/>
          <w:i w:val="0"/>
          <w:sz w:val="24"/>
          <w:szCs w:val="24"/>
        </w:rPr>
        <w:lastRenderedPageBreak/>
        <w:t>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61C87956" w14:textId="7F15EA4F"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Pr="000F0CA8">
        <w:rPr>
          <w:rFonts w:ascii="GHEA Grapalat" w:hAnsi="GHEA Grapalat"/>
          <w:i w:val="0"/>
          <w:sz w:val="24"/>
          <w:szCs w:val="24"/>
        </w:rPr>
        <w:t>, в __</w:t>
      </w:r>
      <w:r w:rsidR="007709BA">
        <w:rPr>
          <w:rFonts w:ascii="GHEA Grapalat" w:hAnsi="GHEA Grapalat"/>
          <w:i w:val="0"/>
          <w:sz w:val="24"/>
          <w:szCs w:val="24"/>
          <w:u w:val="single"/>
          <w:lang w:val="hy-AM"/>
        </w:rPr>
        <w:t>11։00</w:t>
      </w:r>
      <w:r>
        <w:rPr>
          <w:rFonts w:ascii="GHEA Grapalat" w:hAnsi="GHEA Grapalat"/>
          <w:i w:val="0"/>
          <w:sz w:val="24"/>
          <w:szCs w:val="24"/>
        </w:rPr>
        <w:t>_ часов "</w:t>
      </w:r>
      <w:r w:rsidR="001E0B27">
        <w:rPr>
          <w:rFonts w:ascii="GHEA Grapalat" w:hAnsi="GHEA Grapalat"/>
          <w:i w:val="0"/>
          <w:sz w:val="24"/>
          <w:szCs w:val="24"/>
          <w:lang w:val="hy-AM"/>
        </w:rPr>
        <w:t>2</w:t>
      </w:r>
      <w:r w:rsidR="00370F79">
        <w:rPr>
          <w:rFonts w:ascii="GHEA Grapalat" w:hAnsi="GHEA Grapalat"/>
          <w:i w:val="0"/>
          <w:sz w:val="24"/>
          <w:szCs w:val="24"/>
          <w:lang w:val="en-US"/>
        </w:rPr>
        <w:t>5</w:t>
      </w:r>
      <w:r>
        <w:rPr>
          <w:rFonts w:ascii="GHEA Grapalat" w:hAnsi="GHEA Grapalat"/>
          <w:i w:val="0"/>
          <w:sz w:val="24"/>
          <w:szCs w:val="24"/>
        </w:rPr>
        <w:t>" "</w:t>
      </w:r>
      <w:r w:rsidR="00E51A1E">
        <w:rPr>
          <w:rFonts w:ascii="GHEA Grapalat" w:hAnsi="GHEA Grapalat"/>
          <w:i w:val="0"/>
          <w:sz w:val="24"/>
          <w:szCs w:val="24"/>
          <w:lang w:val="en-US"/>
        </w:rPr>
        <w:t>1</w:t>
      </w:r>
      <w:r w:rsidR="001E0B27">
        <w:rPr>
          <w:rFonts w:ascii="GHEA Grapalat" w:hAnsi="GHEA Grapalat"/>
          <w:i w:val="0"/>
          <w:sz w:val="24"/>
          <w:szCs w:val="24"/>
          <w:lang w:val="hy-AM"/>
        </w:rPr>
        <w:t>2</w:t>
      </w:r>
      <w:r>
        <w:rPr>
          <w:rFonts w:ascii="GHEA Grapalat" w:hAnsi="GHEA Grapalat"/>
          <w:i w:val="0"/>
          <w:sz w:val="24"/>
          <w:szCs w:val="24"/>
        </w:rPr>
        <w:t>" "</w:t>
      </w:r>
      <w:r w:rsidR="00C42473">
        <w:rPr>
          <w:rFonts w:ascii="GHEA Grapalat" w:hAnsi="GHEA Grapalat"/>
          <w:i w:val="0"/>
          <w:sz w:val="24"/>
          <w:szCs w:val="24"/>
          <w:lang w:val="hy-AM"/>
        </w:rPr>
        <w:t>202</w:t>
      </w:r>
      <w:r w:rsidR="001E0B27">
        <w:rPr>
          <w:rFonts w:ascii="GHEA Grapalat" w:hAnsi="GHEA Grapalat"/>
          <w:i w:val="0"/>
          <w:sz w:val="24"/>
          <w:szCs w:val="24"/>
          <w:lang w:val="hy-AM"/>
        </w:rPr>
        <w:t>5</w:t>
      </w:r>
      <w:r w:rsidR="00876ACE">
        <w:rPr>
          <w:rFonts w:ascii="GHEA Grapalat" w:hAnsi="GHEA Grapalat"/>
          <w:i w:val="0"/>
          <w:sz w:val="24"/>
          <w:szCs w:val="24"/>
          <w:lang w:val="en-US"/>
        </w:rPr>
        <w:t>”</w:t>
      </w:r>
      <w:r>
        <w:rPr>
          <w:rFonts w:ascii="GHEA Grapalat" w:hAnsi="GHEA Grapalat"/>
          <w:i w:val="0"/>
          <w:sz w:val="24"/>
          <w:szCs w:val="24"/>
        </w:rPr>
        <w:t>.</w:t>
      </w:r>
    </w:p>
    <w:p w14:paraId="62E3BDFE"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5FCACBD"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97BA4FA" w14:textId="0E3FD20D" w:rsidR="00C42473" w:rsidRPr="007509BC" w:rsidRDefault="00876ACE" w:rsidP="00C42473">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Петросян Арман</w:t>
      </w:r>
      <w:r w:rsidR="00C42473" w:rsidRPr="007509BC">
        <w:rPr>
          <w:rFonts w:ascii="GHEA Grapalat" w:hAnsi="GHEA Grapalat"/>
          <w:i w:val="0"/>
          <w:iCs/>
          <w:sz w:val="24"/>
          <w:szCs w:val="24"/>
        </w:rPr>
        <w:t xml:space="preserve"> </w:t>
      </w:r>
    </w:p>
    <w:p w14:paraId="7774EE3F" w14:textId="77777777" w:rsidR="00C42473" w:rsidRPr="007509BC" w:rsidRDefault="00C42473" w:rsidP="00C42473">
      <w:pPr>
        <w:pStyle w:val="a3"/>
        <w:widowControl w:val="0"/>
        <w:spacing w:after="160" w:line="240" w:lineRule="auto"/>
        <w:ind w:left="1701" w:firstLine="0"/>
        <w:jc w:val="left"/>
        <w:rPr>
          <w:rFonts w:ascii="GHEA Grapalat" w:hAnsi="GHEA Grapalat"/>
          <w:i w:val="0"/>
          <w:sz w:val="24"/>
          <w:szCs w:val="24"/>
          <w:u w:val="single"/>
        </w:rPr>
      </w:pPr>
      <w:r w:rsidRPr="007509BC">
        <w:rPr>
          <w:rFonts w:ascii="GHEA Grapalat" w:hAnsi="GHEA Grapalat"/>
          <w:i w:val="0"/>
          <w:sz w:val="24"/>
          <w:szCs w:val="24"/>
        </w:rPr>
        <w:t xml:space="preserve">Телефон </w:t>
      </w:r>
      <w:r w:rsidRPr="007509BC">
        <w:rPr>
          <w:rFonts w:ascii="GHEA Grapalat" w:hAnsi="GHEA Grapalat"/>
          <w:i w:val="0"/>
          <w:iCs/>
          <w:lang w:val="hy-AM"/>
        </w:rPr>
        <w:t xml:space="preserve">+374 </w:t>
      </w:r>
      <w:r w:rsidR="00A12625">
        <w:rPr>
          <w:rFonts w:ascii="GHEA Grapalat" w:hAnsi="GHEA Grapalat"/>
          <w:i w:val="0"/>
          <w:iCs/>
          <w:lang w:val="hy-AM"/>
        </w:rPr>
        <w:t>98</w:t>
      </w:r>
      <w:r w:rsidRPr="007509BC">
        <w:rPr>
          <w:rFonts w:ascii="GHEA Grapalat" w:hAnsi="GHEA Grapalat"/>
          <w:i w:val="0"/>
          <w:iCs/>
          <w:lang w:val="hy-AM"/>
        </w:rPr>
        <w:t xml:space="preserve"> 99 33 31</w:t>
      </w:r>
    </w:p>
    <w:p w14:paraId="5BE4E883" w14:textId="77777777" w:rsidR="00C42473" w:rsidRPr="007509BC" w:rsidRDefault="00C42473" w:rsidP="00C42473">
      <w:pPr>
        <w:pStyle w:val="a3"/>
        <w:widowControl w:val="0"/>
        <w:spacing w:after="160" w:line="240" w:lineRule="auto"/>
        <w:ind w:left="1701" w:firstLine="0"/>
        <w:jc w:val="left"/>
        <w:rPr>
          <w:rFonts w:ascii="GHEA Grapalat" w:hAnsi="GHEA Grapalat"/>
          <w:i w:val="0"/>
          <w:iCs/>
          <w:sz w:val="24"/>
          <w:szCs w:val="24"/>
          <w:u w:val="single"/>
        </w:rPr>
      </w:pPr>
      <w:r w:rsidRPr="007509BC">
        <w:rPr>
          <w:rFonts w:ascii="GHEA Grapalat" w:hAnsi="GHEA Grapalat"/>
          <w:i w:val="0"/>
          <w:sz w:val="24"/>
          <w:szCs w:val="24"/>
        </w:rPr>
        <w:t xml:space="preserve">Электронная почта </w:t>
      </w:r>
      <w:hyperlink r:id="rId8" w:history="1">
        <w:r w:rsidRPr="007509BC">
          <w:rPr>
            <w:rStyle w:val="a9"/>
            <w:rFonts w:ascii="GHEA Grapalat" w:hAnsi="GHEA Grapalat"/>
            <w:i w:val="0"/>
            <w:iCs/>
            <w:lang w:val="af-ZA"/>
          </w:rPr>
          <w:t>smartbidcons@gmail.com</w:t>
        </w:r>
      </w:hyperlink>
    </w:p>
    <w:p w14:paraId="77B8CCB8" w14:textId="77777777" w:rsidR="00915A97" w:rsidRPr="00D5443D" w:rsidRDefault="00C42473" w:rsidP="003B095D">
      <w:pPr>
        <w:pStyle w:val="a3"/>
        <w:widowControl w:val="0"/>
        <w:spacing w:after="160" w:line="240" w:lineRule="auto"/>
        <w:ind w:hanging="1418"/>
        <w:jc w:val="center"/>
        <w:rPr>
          <w:rFonts w:ascii="GHEA Grapalat" w:hAnsi="GHEA Grapalat"/>
          <w:i w:val="0"/>
          <w:sz w:val="16"/>
          <w:szCs w:val="16"/>
        </w:rPr>
      </w:pPr>
      <w:r w:rsidRPr="007509BC">
        <w:rPr>
          <w:rFonts w:ascii="GHEA Grapalat" w:hAnsi="GHEA Grapalat"/>
          <w:i w:val="0"/>
          <w:sz w:val="24"/>
          <w:szCs w:val="24"/>
        </w:rPr>
        <w:t xml:space="preserve">Заказчик </w:t>
      </w:r>
      <w:r w:rsidRPr="00253684">
        <w:rPr>
          <w:rFonts w:ascii="GHEA Grapalat" w:hAnsi="GHEA Grapalat"/>
          <w:iCs/>
          <w:spacing w:val="6"/>
          <w:lang w:val="hy-AM"/>
        </w:rPr>
        <w:t>«</w:t>
      </w:r>
      <w:r w:rsidR="00FC71BC">
        <w:rPr>
          <w:rFonts w:ascii="GHEA Grapalat" w:hAnsi="GHEA Grapalat"/>
          <w:i w:val="0"/>
          <w:iCs/>
          <w:sz w:val="24"/>
          <w:szCs w:val="24"/>
          <w:lang w:val="hy-AM"/>
        </w:rPr>
        <w:t>Коммунальная служба Ашоцк» СНКО</w:t>
      </w:r>
      <w:r w:rsidRPr="007509BC">
        <w:rPr>
          <w:rFonts w:ascii="GHEA Grapalat" w:hAnsi="GHEA Grapalat" w:cs="Sylfaen"/>
          <w:b/>
        </w:rPr>
        <w:t xml:space="preserve"> </w:t>
      </w:r>
      <w:r w:rsidR="00915A97">
        <w:rPr>
          <w:rFonts w:ascii="GHEA Grapalat" w:hAnsi="GHEA Grapalat" w:cs="Sylfaen"/>
          <w:b/>
        </w:rPr>
        <w:br w:type="page"/>
      </w:r>
    </w:p>
    <w:p w14:paraId="0792949A"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1D5B7ED6" w14:textId="62682581" w:rsidR="00096865" w:rsidRPr="00A92D7E" w:rsidRDefault="005D7731" w:rsidP="00B46D58">
      <w:pPr>
        <w:pStyle w:val="aa"/>
        <w:widowControl w:val="0"/>
        <w:spacing w:after="160"/>
        <w:ind w:firstLine="567"/>
        <w:jc w:val="right"/>
        <w:rPr>
          <w:rFonts w:ascii="GHEA Grapalat" w:hAnsi="GHEA Grapalat"/>
          <w:i/>
        </w:rPr>
      </w:pPr>
      <w:r w:rsidRPr="00876ACE">
        <w:rPr>
          <w:rFonts w:ascii="GHEA Grapalat" w:hAnsi="GHEA Grapalat"/>
        </w:rPr>
        <w:t>Решением Оценочной комиссии открытого конкурса</w:t>
      </w:r>
      <w:r w:rsidR="001B32D9" w:rsidRPr="00876ACE">
        <w:rPr>
          <w:rFonts w:ascii="GHEA Grapalat" w:hAnsi="GHEA Grapalat" w:cs="Sylfaen"/>
          <w:i/>
        </w:rPr>
        <w:br/>
      </w:r>
      <w:r w:rsidR="00096865" w:rsidRPr="00876ACE">
        <w:rPr>
          <w:rFonts w:ascii="GHEA Grapalat" w:hAnsi="GHEA Grapalat"/>
          <w:i/>
        </w:rPr>
        <w:t xml:space="preserve">под кодом </w:t>
      </w:r>
      <w:r w:rsidR="00296C89" w:rsidRPr="00876ACE">
        <w:rPr>
          <w:rFonts w:ascii="GHEA Grapalat" w:hAnsi="GHEA Grapalat"/>
          <w:i/>
        </w:rPr>
        <w:t>SHMAHKS-GH-APZB-26/1</w:t>
      </w:r>
      <w:r w:rsidR="001B32D9" w:rsidRPr="00876ACE">
        <w:rPr>
          <w:rFonts w:ascii="GHEA Grapalat" w:hAnsi="GHEA Grapalat" w:cs="Times Armenian"/>
          <w:i/>
        </w:rPr>
        <w:br/>
      </w:r>
      <w:r w:rsidR="00A46F92" w:rsidRPr="00876ACE">
        <w:rPr>
          <w:rFonts w:ascii="GHEA Grapalat" w:hAnsi="GHEA Grapalat"/>
          <w:i/>
        </w:rPr>
        <w:t xml:space="preserve">№ </w:t>
      </w:r>
      <w:r w:rsidR="00096865" w:rsidRPr="00876ACE">
        <w:rPr>
          <w:rFonts w:ascii="GHEA Grapalat" w:hAnsi="GHEA Grapalat"/>
          <w:i/>
        </w:rPr>
        <w:t>_</w:t>
      </w:r>
      <w:r w:rsidR="000F7381" w:rsidRPr="00876ACE">
        <w:rPr>
          <w:rFonts w:ascii="GHEA Grapalat" w:hAnsi="GHEA Grapalat"/>
          <w:i/>
          <w:lang w:val="hy-AM"/>
        </w:rPr>
        <w:t>1</w:t>
      </w:r>
      <w:r w:rsidR="00096865" w:rsidRPr="00876ACE">
        <w:rPr>
          <w:rFonts w:ascii="GHEA Grapalat" w:hAnsi="GHEA Grapalat"/>
          <w:i/>
        </w:rPr>
        <w:t xml:space="preserve"> от </w:t>
      </w:r>
      <w:r w:rsidR="00ED2259" w:rsidRPr="00876ACE">
        <w:rPr>
          <w:rFonts w:ascii="GHEA Grapalat" w:hAnsi="GHEA Grapalat"/>
          <w:i/>
        </w:rPr>
        <w:t>1</w:t>
      </w:r>
      <w:r w:rsidR="00370F79" w:rsidRPr="00370F79">
        <w:rPr>
          <w:rFonts w:ascii="GHEA Grapalat" w:hAnsi="GHEA Grapalat"/>
          <w:i/>
        </w:rPr>
        <w:t>8</w:t>
      </w:r>
      <w:r w:rsidR="00A92D7E" w:rsidRPr="00876ACE">
        <w:rPr>
          <w:rFonts w:ascii="Cambria Math" w:hAnsi="Cambria Math" w:cs="Cambria Math"/>
          <w:i/>
          <w:lang w:val="hy-AM"/>
        </w:rPr>
        <w:t>․</w:t>
      </w:r>
      <w:r w:rsidR="00876ACE" w:rsidRPr="00876ACE">
        <w:rPr>
          <w:rFonts w:ascii="GHEA Grapalat" w:hAnsi="GHEA Grapalat" w:cs="Cambria Math"/>
          <w:i/>
        </w:rPr>
        <w:t>12</w:t>
      </w:r>
      <w:r w:rsidR="00A92D7E" w:rsidRPr="00876ACE">
        <w:rPr>
          <w:rFonts w:ascii="Cambria Math" w:hAnsi="Cambria Math" w:cs="Cambria Math"/>
          <w:i/>
          <w:lang w:val="hy-AM"/>
        </w:rPr>
        <w:t>․</w:t>
      </w:r>
      <w:r w:rsidR="00096865" w:rsidRPr="00876ACE">
        <w:rPr>
          <w:rFonts w:ascii="GHEA Grapalat" w:hAnsi="GHEA Grapalat"/>
          <w:i/>
        </w:rPr>
        <w:t>20</w:t>
      </w:r>
      <w:r w:rsidR="000F7381" w:rsidRPr="00876ACE">
        <w:rPr>
          <w:rFonts w:ascii="GHEA Grapalat" w:hAnsi="GHEA Grapalat"/>
          <w:i/>
          <w:lang w:val="hy-AM"/>
        </w:rPr>
        <w:t>2</w:t>
      </w:r>
      <w:r w:rsidR="00876ACE" w:rsidRPr="00876ACE">
        <w:rPr>
          <w:rFonts w:ascii="GHEA Grapalat" w:hAnsi="GHEA Grapalat"/>
          <w:i/>
        </w:rPr>
        <w:t>5</w:t>
      </w:r>
      <w:r w:rsidR="009F10E4" w:rsidRPr="00A92D7E">
        <w:rPr>
          <w:rFonts w:ascii="GHEA Grapalat" w:hAnsi="GHEA Grapalat"/>
          <w:i/>
        </w:rPr>
        <w:t xml:space="preserve"> </w:t>
      </w:r>
      <w:r w:rsidR="00096865" w:rsidRPr="00A92D7E">
        <w:rPr>
          <w:rFonts w:ascii="GHEA Grapalat" w:hAnsi="GHEA Grapalat"/>
          <w:i/>
        </w:rPr>
        <w:t>г.</w:t>
      </w:r>
    </w:p>
    <w:p w14:paraId="5A1D95A2" w14:textId="77777777" w:rsidR="00096865" w:rsidRPr="009044F1" w:rsidRDefault="00096865" w:rsidP="00B46D58">
      <w:pPr>
        <w:pStyle w:val="aa"/>
        <w:widowControl w:val="0"/>
        <w:spacing w:after="160"/>
        <w:ind w:right="-7" w:firstLine="567"/>
        <w:jc w:val="center"/>
        <w:rPr>
          <w:rFonts w:ascii="GHEA Grapalat" w:hAnsi="GHEA Grapalat"/>
        </w:rPr>
      </w:pPr>
    </w:p>
    <w:p w14:paraId="3C02430A" w14:textId="77777777" w:rsidR="00096865" w:rsidRPr="003A1EBB" w:rsidRDefault="00096865" w:rsidP="00B46D58">
      <w:pPr>
        <w:pStyle w:val="aa"/>
        <w:widowControl w:val="0"/>
        <w:spacing w:after="160"/>
        <w:ind w:right="-7" w:firstLine="567"/>
        <w:jc w:val="center"/>
        <w:rPr>
          <w:rFonts w:ascii="GHEA Grapalat" w:hAnsi="GHEA Grapalat"/>
        </w:rPr>
      </w:pPr>
    </w:p>
    <w:p w14:paraId="3DD2B2A5" w14:textId="77777777" w:rsidR="000763E5" w:rsidRPr="003A1EBB" w:rsidRDefault="000763E5" w:rsidP="00B46D58">
      <w:pPr>
        <w:pStyle w:val="aa"/>
        <w:widowControl w:val="0"/>
        <w:spacing w:after="160"/>
        <w:ind w:right="-7" w:firstLine="567"/>
        <w:jc w:val="center"/>
        <w:rPr>
          <w:rFonts w:ascii="GHEA Grapalat" w:hAnsi="GHEA Grapalat"/>
        </w:rPr>
      </w:pPr>
    </w:p>
    <w:p w14:paraId="571C3FE1" w14:textId="77777777" w:rsidR="00096865" w:rsidRPr="009044F1" w:rsidRDefault="00FC71BC" w:rsidP="00B46D58">
      <w:pPr>
        <w:pStyle w:val="aa"/>
        <w:widowControl w:val="0"/>
        <w:spacing w:after="160"/>
        <w:ind w:right="-7" w:firstLine="567"/>
        <w:jc w:val="center"/>
        <w:rPr>
          <w:rFonts w:ascii="GHEA Grapalat" w:hAnsi="GHEA Grapalat"/>
        </w:rPr>
      </w:pPr>
      <w:r>
        <w:rPr>
          <w:rFonts w:ascii="GHEA Grapalat" w:hAnsi="GHEA Grapalat"/>
          <w:i/>
          <w:lang w:val="hy-AM"/>
        </w:rPr>
        <w:t>«</w:t>
      </w:r>
      <w:r>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71CB6FB4" w14:textId="77777777" w:rsidR="00096865" w:rsidRPr="003A1EBB" w:rsidRDefault="00096865" w:rsidP="00B46D58">
      <w:pPr>
        <w:pStyle w:val="aa"/>
        <w:widowControl w:val="0"/>
        <w:spacing w:after="160"/>
        <w:ind w:right="-7" w:firstLine="567"/>
        <w:jc w:val="center"/>
        <w:rPr>
          <w:rFonts w:ascii="GHEA Grapalat" w:hAnsi="GHEA Grapalat"/>
        </w:rPr>
      </w:pPr>
    </w:p>
    <w:p w14:paraId="24894BD8" w14:textId="77777777" w:rsidR="000763E5" w:rsidRPr="003A1EBB" w:rsidRDefault="000763E5" w:rsidP="00B46D58">
      <w:pPr>
        <w:pStyle w:val="aa"/>
        <w:widowControl w:val="0"/>
        <w:spacing w:after="160"/>
        <w:ind w:right="-7" w:firstLine="567"/>
        <w:jc w:val="center"/>
        <w:rPr>
          <w:rFonts w:ascii="GHEA Grapalat" w:hAnsi="GHEA Grapalat"/>
        </w:rPr>
      </w:pPr>
    </w:p>
    <w:p w14:paraId="422F7642" w14:textId="77777777" w:rsidR="000763E5" w:rsidRPr="003A1EBB" w:rsidRDefault="000763E5" w:rsidP="00B46D58">
      <w:pPr>
        <w:pStyle w:val="aa"/>
        <w:widowControl w:val="0"/>
        <w:spacing w:after="160"/>
        <w:ind w:right="-7" w:firstLine="567"/>
        <w:jc w:val="center"/>
        <w:rPr>
          <w:rFonts w:ascii="GHEA Grapalat" w:hAnsi="GHEA Grapalat"/>
        </w:rPr>
      </w:pPr>
    </w:p>
    <w:p w14:paraId="31D8A52F"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5F45C26E" w14:textId="77777777" w:rsidR="00096865" w:rsidRPr="009044F1" w:rsidRDefault="00096865" w:rsidP="00B46D58">
      <w:pPr>
        <w:pStyle w:val="aa"/>
        <w:widowControl w:val="0"/>
        <w:spacing w:after="160"/>
        <w:ind w:right="-7" w:firstLine="567"/>
        <w:jc w:val="center"/>
        <w:rPr>
          <w:rFonts w:ascii="GHEA Grapalat" w:hAnsi="GHEA Grapalat" w:cs="Sylfaen"/>
        </w:rPr>
      </w:pPr>
    </w:p>
    <w:p w14:paraId="1240E54F" w14:textId="77777777" w:rsidR="00096865" w:rsidRPr="009044F1" w:rsidRDefault="00096865" w:rsidP="00B46D58">
      <w:pPr>
        <w:pStyle w:val="aa"/>
        <w:widowControl w:val="0"/>
        <w:spacing w:after="160"/>
        <w:ind w:right="-7" w:firstLine="567"/>
        <w:jc w:val="center"/>
        <w:rPr>
          <w:rFonts w:ascii="GHEA Grapalat" w:hAnsi="GHEA Grapalat" w:cs="Sylfaen"/>
        </w:rPr>
      </w:pPr>
    </w:p>
    <w:p w14:paraId="5EA9B807" w14:textId="0D261F74" w:rsidR="00CE0D95" w:rsidRPr="009044F1" w:rsidRDefault="002B32D6" w:rsidP="000F7381">
      <w:pPr>
        <w:pStyle w:val="aa"/>
        <w:widowControl w:val="0"/>
        <w:spacing w:after="160"/>
        <w:ind w:right="-7"/>
        <w:jc w:val="center"/>
        <w:rPr>
          <w:rFonts w:ascii="GHEA Grapalat" w:hAnsi="GHEA Grapalat"/>
        </w:rPr>
      </w:pPr>
      <w:r w:rsidRPr="009044F1">
        <w:rPr>
          <w:rFonts w:ascii="GHEA Grapalat" w:hAnsi="GHEA Grapalat"/>
        </w:rPr>
        <w:t xml:space="preserve">НА </w:t>
      </w:r>
      <w:r w:rsidR="000F7381">
        <w:rPr>
          <w:rFonts w:ascii="GHEA Grapalat" w:hAnsi="GHEA Grapalat"/>
        </w:rPr>
        <w:t>ЗАПРОС КОТИРОВОК</w:t>
      </w:r>
      <w:r w:rsidRPr="009044F1">
        <w:rPr>
          <w:rFonts w:ascii="GHEA Grapalat" w:hAnsi="GHEA Grapalat"/>
        </w:rPr>
        <w:t xml:space="preserve">, ОБЪЯВЛЕННЫЙ С ЦЕЛЬЮ ПРИОБРЕТЕНИЯ </w:t>
      </w:r>
      <w:r w:rsidR="00435E88">
        <w:rPr>
          <w:rFonts w:ascii="GHEA Grapalat" w:hAnsi="GHEA Grapalat"/>
          <w:iCs/>
        </w:rPr>
        <w:t>“</w:t>
      </w:r>
      <w:r w:rsidR="00E51A1E">
        <w:rPr>
          <w:rFonts w:ascii="GHEA Grapalat" w:hAnsi="GHEA Grapalat"/>
          <w:iCs/>
        </w:rPr>
        <w:t>ЗИМНОЕ ДИЗЕЛЬНОЕ ТОПЛИВО</w:t>
      </w:r>
      <w:r w:rsidRPr="009044F1">
        <w:rPr>
          <w:rFonts w:ascii="GHEA Grapalat" w:hAnsi="GHEA Grapalat"/>
        </w:rPr>
        <w:t xml:space="preserve">" ДЛЯ НУЖД </w:t>
      </w:r>
      <w:r w:rsidR="00435E88">
        <w:rPr>
          <w:rFonts w:ascii="GHEA Grapalat" w:hAnsi="GHEA Grapalat"/>
          <w:iCs/>
          <w:spacing w:val="6"/>
          <w:lang w:val="hy-AM"/>
        </w:rPr>
        <w:t>“</w:t>
      </w:r>
      <w:r w:rsidR="00FC71BC">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3005C474" w14:textId="77777777" w:rsidR="00CE0D95" w:rsidRPr="009044F1" w:rsidRDefault="00CE0D95" w:rsidP="00B46D58">
      <w:pPr>
        <w:pStyle w:val="aa"/>
        <w:widowControl w:val="0"/>
        <w:spacing w:after="160"/>
        <w:ind w:right="-7" w:firstLine="567"/>
        <w:jc w:val="center"/>
        <w:rPr>
          <w:rFonts w:ascii="GHEA Grapalat" w:hAnsi="GHEA Grapalat"/>
        </w:rPr>
      </w:pPr>
    </w:p>
    <w:p w14:paraId="684E5CCC" w14:textId="77777777" w:rsidR="000763E5" w:rsidRDefault="000763E5" w:rsidP="00B46D58">
      <w:pPr>
        <w:rPr>
          <w:rFonts w:ascii="GHEA Grapalat" w:hAnsi="GHEA Grapalat"/>
        </w:rPr>
      </w:pPr>
      <w:r>
        <w:rPr>
          <w:rFonts w:ascii="GHEA Grapalat" w:hAnsi="GHEA Grapalat"/>
        </w:rPr>
        <w:br w:type="page"/>
      </w:r>
    </w:p>
    <w:p w14:paraId="214AE2F7"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0F1E3F0" w14:textId="77777777" w:rsidR="00984BDB" w:rsidRPr="009044F1" w:rsidRDefault="00984BDB" w:rsidP="00B46D58">
      <w:pPr>
        <w:widowControl w:val="0"/>
        <w:spacing w:after="160"/>
        <w:ind w:firstLine="567"/>
        <w:jc w:val="both"/>
        <w:rPr>
          <w:rFonts w:ascii="GHEA Grapalat" w:hAnsi="GHEA Grapalat"/>
          <w:i/>
        </w:rPr>
      </w:pPr>
    </w:p>
    <w:p w14:paraId="6AC24F9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3B745927"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798D0C53" w14:textId="77777777" w:rsidR="00160AE4" w:rsidRPr="009044F1" w:rsidRDefault="00160AE4" w:rsidP="00B46D58">
      <w:pPr>
        <w:widowControl w:val="0"/>
        <w:spacing w:after="160"/>
        <w:ind w:firstLine="567"/>
        <w:jc w:val="center"/>
        <w:rPr>
          <w:rFonts w:ascii="GHEA Grapalat" w:hAnsi="GHEA Grapalat"/>
          <w:i/>
        </w:rPr>
      </w:pPr>
    </w:p>
    <w:p w14:paraId="331EC038" w14:textId="06AAE3EF" w:rsidR="00941A6C" w:rsidRDefault="00941A6C" w:rsidP="00C42473">
      <w:pPr>
        <w:widowControl w:val="0"/>
        <w:jc w:val="center"/>
        <w:rPr>
          <w:rFonts w:ascii="GHEA Grapalat" w:hAnsi="GHEA Grapalat"/>
        </w:rPr>
      </w:pPr>
      <w:r>
        <w:rPr>
          <w:rFonts w:ascii="GHEA Grapalat" w:hAnsi="GHEA Grapalat"/>
          <w:b/>
          <w:bCs/>
          <w:iCs/>
          <w:sz w:val="22"/>
          <w:szCs w:val="22"/>
          <w:lang w:val="hy-AM"/>
        </w:rPr>
        <w:t>«</w:t>
      </w:r>
      <w:r w:rsidR="00E51A1E">
        <w:rPr>
          <w:rFonts w:ascii="GHEA Grapalat" w:hAnsi="GHEA Grapalat"/>
          <w:b/>
          <w:bCs/>
          <w:iCs/>
          <w:sz w:val="22"/>
          <w:szCs w:val="22"/>
        </w:rPr>
        <w:t>ЗИМНОЕ ДИЗЕЛЬНОЕ ТОПЛИВО</w:t>
      </w:r>
      <w:r w:rsidR="00435E88">
        <w:rPr>
          <w:rFonts w:ascii="GHEA Grapalat" w:hAnsi="GHEA Grapalat"/>
          <w:b/>
          <w:bCs/>
          <w:iCs/>
          <w:sz w:val="22"/>
          <w:szCs w:val="22"/>
        </w:rPr>
        <w:t>»</w:t>
      </w:r>
      <w:r w:rsidR="000F7381" w:rsidRPr="000F7381">
        <w:rPr>
          <w:rFonts w:ascii="GHEA Grapalat" w:hAnsi="GHEA Grapalat"/>
          <w:b/>
        </w:rPr>
        <w:t xml:space="preserve">  </w:t>
      </w:r>
      <w:r w:rsidR="005D7731" w:rsidRPr="002E069D">
        <w:rPr>
          <w:rFonts w:ascii="GHEA Grapalat" w:hAnsi="GHEA Grapalat"/>
          <w:b/>
        </w:rPr>
        <w:t>ДЛЯ НУЖД</w:t>
      </w:r>
      <w:r w:rsidR="00EB5576" w:rsidRPr="00EC400D">
        <w:rPr>
          <w:rFonts w:ascii="GHEA Grapalat" w:hAnsi="GHEA Grapalat"/>
        </w:rPr>
        <w:t xml:space="preserve"> </w:t>
      </w:r>
    </w:p>
    <w:p w14:paraId="3DC0E5C2" w14:textId="77777777" w:rsidR="00941A6C" w:rsidRDefault="00941A6C" w:rsidP="00C42473">
      <w:pPr>
        <w:widowControl w:val="0"/>
        <w:jc w:val="center"/>
        <w:rPr>
          <w:rFonts w:ascii="GHEA Grapalat" w:hAnsi="GHEA Grapalat"/>
        </w:rPr>
      </w:pPr>
      <w:r w:rsidRPr="00EC400D">
        <w:rPr>
          <w:rFonts w:ascii="GHEA Grapalat" w:hAnsi="GHEA Grapalat"/>
          <w:sz w:val="20"/>
          <w:szCs w:val="20"/>
        </w:rPr>
        <w:t>наименование</w:t>
      </w:r>
      <w:r w:rsidRPr="00EC400D">
        <w:rPr>
          <w:sz w:val="20"/>
          <w:szCs w:val="20"/>
        </w:rPr>
        <w:t xml:space="preserve"> </w:t>
      </w:r>
      <w:r w:rsidRPr="00EC400D">
        <w:rPr>
          <w:rFonts w:ascii="GHEA Grapalat" w:hAnsi="GHEA Grapalat"/>
          <w:sz w:val="20"/>
          <w:szCs w:val="20"/>
        </w:rPr>
        <w:t>товара</w:t>
      </w:r>
    </w:p>
    <w:p w14:paraId="2C3B0CE8" w14:textId="77777777" w:rsidR="00615B35" w:rsidRPr="00EC400D" w:rsidRDefault="00941A6C" w:rsidP="00C42473">
      <w:pPr>
        <w:widowControl w:val="0"/>
        <w:jc w:val="center"/>
        <w:rPr>
          <w:rFonts w:ascii="GHEA Grapalat" w:hAnsi="GHEA Grapalat"/>
        </w:rPr>
      </w:pPr>
      <w:r>
        <w:rPr>
          <w:rFonts w:ascii="GHEA Grapalat" w:hAnsi="GHEA Grapalat"/>
          <w:b/>
          <w:bCs/>
          <w:iCs/>
          <w:spacing w:val="6"/>
          <w:lang w:val="hy-AM"/>
        </w:rPr>
        <w:t>«</w:t>
      </w:r>
      <w:r w:rsidRPr="00941A6C">
        <w:rPr>
          <w:rFonts w:ascii="GHEA Grapalat" w:hAnsi="GHEA Grapalat"/>
          <w:b/>
          <w:bCs/>
          <w:iCs/>
          <w:spacing w:val="6"/>
          <w:lang w:val="hy-AM"/>
        </w:rPr>
        <w:t>КОММУНАЛЬНАЯ СЛУЖБА АШОЦК</w:t>
      </w:r>
      <w:r w:rsidR="00435E88">
        <w:rPr>
          <w:rFonts w:ascii="GHEA Grapalat" w:hAnsi="GHEA Grapalat"/>
          <w:iCs/>
          <w:spacing w:val="6"/>
          <w:lang w:val="hy-AM"/>
        </w:rPr>
        <w:t xml:space="preserve">» </w:t>
      </w:r>
      <w:r w:rsidR="00435E88" w:rsidRPr="00941A6C">
        <w:rPr>
          <w:rFonts w:ascii="GHEA Grapalat" w:hAnsi="GHEA Grapalat"/>
          <w:b/>
          <w:bCs/>
          <w:iCs/>
          <w:spacing w:val="6"/>
          <w:lang w:val="hy-AM"/>
        </w:rPr>
        <w:t>СНКО</w:t>
      </w:r>
    </w:p>
    <w:p w14:paraId="706AFA6B" w14:textId="77777777" w:rsidR="00615B35" w:rsidRPr="00EC400D" w:rsidRDefault="000F7381" w:rsidP="00C42473">
      <w:pPr>
        <w:widowControl w:val="0"/>
        <w:tabs>
          <w:tab w:val="left" w:pos="5954"/>
        </w:tabs>
        <w:spacing w:after="160"/>
        <w:ind w:firstLine="567"/>
        <w:jc w:val="center"/>
        <w:rPr>
          <w:rFonts w:ascii="GHEA Grapalat" w:hAnsi="GHEA Grapalat"/>
          <w:sz w:val="20"/>
          <w:szCs w:val="20"/>
        </w:rPr>
      </w:pPr>
      <w:r>
        <w:rPr>
          <w:rFonts w:ascii="GHEA Grapalat" w:hAnsi="GHEA Grapalat"/>
          <w:sz w:val="20"/>
          <w:szCs w:val="20"/>
          <w:lang w:val="hy-AM"/>
        </w:rPr>
        <w:t xml:space="preserve">     </w:t>
      </w:r>
      <w:r w:rsidR="00EC400D" w:rsidRPr="00EC400D">
        <w:rPr>
          <w:rFonts w:ascii="GHEA Grapalat" w:hAnsi="GHEA Grapalat"/>
          <w:sz w:val="20"/>
          <w:szCs w:val="20"/>
        </w:rPr>
        <w:t>(наименование заказчика)</w:t>
      </w:r>
    </w:p>
    <w:p w14:paraId="5315C86A" w14:textId="77777777" w:rsidR="00160AE4" w:rsidRPr="003A1EBB" w:rsidRDefault="00160AE4" w:rsidP="00B46D58">
      <w:pPr>
        <w:widowControl w:val="0"/>
        <w:spacing w:after="160"/>
        <w:ind w:firstLine="567"/>
        <w:jc w:val="center"/>
        <w:rPr>
          <w:rFonts w:ascii="GHEA Grapalat" w:hAnsi="GHEA Grapalat"/>
        </w:rPr>
      </w:pPr>
    </w:p>
    <w:p w14:paraId="05B679EE"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0F7381">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447056C2" w14:textId="77777777" w:rsidR="00C67E80" w:rsidRPr="009044F1" w:rsidRDefault="00C67E80" w:rsidP="00B46D58">
      <w:pPr>
        <w:widowControl w:val="0"/>
        <w:spacing w:after="160"/>
        <w:jc w:val="center"/>
        <w:rPr>
          <w:rFonts w:ascii="GHEA Grapalat" w:hAnsi="GHEA Grapalat" w:cs="Sylfaen"/>
          <w:b/>
        </w:rPr>
      </w:pPr>
    </w:p>
    <w:p w14:paraId="24BD2C44"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857F3BD" w14:textId="77777777" w:rsidR="002E069D" w:rsidRPr="008842CE" w:rsidRDefault="002E069D" w:rsidP="00B46D58">
      <w:pPr>
        <w:widowControl w:val="0"/>
        <w:spacing w:after="160"/>
        <w:jc w:val="center"/>
        <w:rPr>
          <w:rFonts w:ascii="GHEA Grapalat" w:hAnsi="GHEA Grapalat"/>
        </w:rPr>
      </w:pPr>
    </w:p>
    <w:p w14:paraId="312E54A1"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9717C7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1C0516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A00698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CDE7E2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E9B351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351F00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973246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1492D2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F5737C5"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003565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4B14E070" w14:textId="77777777" w:rsidR="00520F57" w:rsidRDefault="00520F57" w:rsidP="00B46D58">
      <w:pPr>
        <w:widowControl w:val="0"/>
        <w:spacing w:after="160"/>
        <w:jc w:val="center"/>
        <w:rPr>
          <w:rFonts w:ascii="GHEA Grapalat" w:hAnsi="GHEA Grapalat"/>
          <w:b/>
        </w:rPr>
      </w:pPr>
    </w:p>
    <w:p w14:paraId="7AF2FA6E" w14:textId="77777777" w:rsidR="00520F57" w:rsidRDefault="00520F57" w:rsidP="00B46D58">
      <w:pPr>
        <w:widowControl w:val="0"/>
        <w:spacing w:after="160"/>
        <w:jc w:val="center"/>
        <w:rPr>
          <w:rFonts w:ascii="GHEA Grapalat" w:hAnsi="GHEA Grapalat"/>
          <w:b/>
        </w:rPr>
      </w:pPr>
    </w:p>
    <w:p w14:paraId="567E54AE"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78387D4" w14:textId="77777777" w:rsidR="008842CE" w:rsidRPr="00374F4A" w:rsidRDefault="008842CE" w:rsidP="00B46D58">
      <w:pPr>
        <w:widowControl w:val="0"/>
        <w:spacing w:after="160"/>
        <w:jc w:val="center"/>
        <w:rPr>
          <w:rFonts w:ascii="GHEA Grapalat" w:hAnsi="GHEA Grapalat"/>
          <w:b/>
        </w:rPr>
      </w:pPr>
    </w:p>
    <w:p w14:paraId="1BFEAA15"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lastRenderedPageBreak/>
        <w:t xml:space="preserve">НА </w:t>
      </w:r>
      <w:r w:rsidR="000F7381">
        <w:rPr>
          <w:rFonts w:ascii="GHEA Grapalat" w:hAnsi="GHEA Grapalat"/>
          <w:b/>
        </w:rPr>
        <w:t>ЗАПРОС КОТИРОВОК</w:t>
      </w:r>
    </w:p>
    <w:p w14:paraId="13CFA7D8" w14:textId="77777777" w:rsidR="00520F57" w:rsidRPr="008842CE" w:rsidRDefault="00520F57" w:rsidP="00B46D58">
      <w:pPr>
        <w:widowControl w:val="0"/>
        <w:spacing w:after="160"/>
        <w:jc w:val="center"/>
        <w:rPr>
          <w:rFonts w:ascii="GHEA Grapalat" w:hAnsi="GHEA Grapalat"/>
          <w:b/>
        </w:rPr>
      </w:pPr>
    </w:p>
    <w:p w14:paraId="2066D67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43F957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6569D99"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3E8D179" w14:textId="77777777" w:rsidR="00E17B7F" w:rsidRDefault="00E17B7F">
      <w:pPr>
        <w:rPr>
          <w:rFonts w:ascii="GHEA Grapalat" w:hAnsi="GHEA Grapalat"/>
          <w:spacing w:val="-6"/>
        </w:rPr>
      </w:pPr>
      <w:r>
        <w:rPr>
          <w:rFonts w:ascii="GHEA Grapalat" w:hAnsi="GHEA Grapalat"/>
          <w:spacing w:val="-6"/>
        </w:rPr>
        <w:br w:type="page"/>
      </w:r>
    </w:p>
    <w:p w14:paraId="05B8CF19" w14:textId="1B27ADD0"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0F7381">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296C89">
        <w:rPr>
          <w:rFonts w:ascii="GHEA Grapalat" w:hAnsi="GHEA Grapalat"/>
          <w:spacing w:val="-6"/>
        </w:rPr>
        <w:t>SHMAHKS-GH-APZB-26/1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1DEDB824"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BE108C"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D8DB20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FF3E1AD"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C42473" w:rsidRPr="007509BC">
          <w:rPr>
            <w:rStyle w:val="a9"/>
            <w:rFonts w:ascii="GHEA Grapalat" w:hAnsi="GHEA Grapalat"/>
            <w:iCs/>
            <w:lang w:val="af-ZA"/>
          </w:rPr>
          <w:t>smartbidcons@gmail.com</w:t>
        </w:r>
      </w:hyperlink>
      <w:r w:rsidRPr="009044F1">
        <w:rPr>
          <w:rFonts w:ascii="GHEA Grapalat" w:hAnsi="GHEA Grapalat"/>
          <w:sz w:val="24"/>
          <w:szCs w:val="24"/>
        </w:rPr>
        <w:t>".</w:t>
      </w:r>
    </w:p>
    <w:p w14:paraId="7A25A4F4"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1360F44"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61F4697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87EB1D3" w14:textId="075F294D"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435E88">
        <w:rPr>
          <w:rFonts w:ascii="GHEA Grapalat" w:hAnsi="GHEA Grapalat"/>
          <w:b/>
          <w:bCs/>
          <w:i w:val="0"/>
          <w:sz w:val="24"/>
          <w:szCs w:val="24"/>
        </w:rPr>
        <w:t>“</w:t>
      </w:r>
      <w:proofErr w:type="spellStart"/>
      <w:r w:rsidR="00E51A1E">
        <w:rPr>
          <w:rFonts w:ascii="GHEA Grapalat" w:hAnsi="GHEA Grapalat"/>
          <w:b/>
          <w:bCs/>
          <w:i w:val="0"/>
          <w:sz w:val="24"/>
          <w:szCs w:val="24"/>
        </w:rPr>
        <w:t>Зимное</w:t>
      </w:r>
      <w:proofErr w:type="spellEnd"/>
      <w:r w:rsidR="00E51A1E">
        <w:rPr>
          <w:rFonts w:ascii="GHEA Grapalat" w:hAnsi="GHEA Grapalat"/>
          <w:b/>
          <w:bCs/>
          <w:i w:val="0"/>
          <w:sz w:val="24"/>
          <w:szCs w:val="24"/>
        </w:rPr>
        <w:t xml:space="preserve"> дизельное топливо</w:t>
      </w:r>
      <w:r w:rsidRPr="009044F1">
        <w:rPr>
          <w:rFonts w:ascii="GHEA Grapalat" w:hAnsi="GHEA Grapalat"/>
          <w:i w:val="0"/>
          <w:sz w:val="24"/>
          <w:szCs w:val="24"/>
        </w:rPr>
        <w:t xml:space="preserve">" (далее — также товар) для нужд </w:t>
      </w:r>
      <w:r w:rsidR="00435E88">
        <w:rPr>
          <w:rFonts w:ascii="GHEA Grapalat" w:hAnsi="GHEA Grapalat"/>
          <w:b/>
          <w:bCs/>
          <w:i w:val="0"/>
          <w:iCs/>
          <w:sz w:val="24"/>
          <w:szCs w:val="24"/>
          <w:lang w:val="hy-AM"/>
        </w:rPr>
        <w:t>“Коммунальная служба Ашоцк» СНКО</w:t>
      </w:r>
      <w:r w:rsidRPr="009044F1">
        <w:rPr>
          <w:rFonts w:ascii="GHEA Grapalat" w:hAnsi="GHEA Grapalat"/>
          <w:i w:val="0"/>
          <w:sz w:val="24"/>
          <w:szCs w:val="24"/>
        </w:rPr>
        <w:t xml:space="preserve">, которые сгруппированы в лоты </w:t>
      </w:r>
      <w:r w:rsidRPr="003B095D">
        <w:rPr>
          <w:rFonts w:ascii="GHEA Grapalat" w:hAnsi="GHEA Grapalat"/>
          <w:b/>
          <w:bCs/>
          <w:i w:val="0"/>
          <w:sz w:val="24"/>
          <w:szCs w:val="24"/>
        </w:rPr>
        <w:t>"</w:t>
      </w:r>
      <w:r w:rsidR="002F39A4" w:rsidRPr="002F39A4">
        <w:rPr>
          <w:rFonts w:ascii="GHEA Grapalat" w:hAnsi="GHEA Grapalat"/>
          <w:b/>
          <w:bCs/>
          <w:i w:val="0"/>
          <w:sz w:val="24"/>
          <w:szCs w:val="24"/>
        </w:rPr>
        <w:t>1</w:t>
      </w:r>
      <w:r w:rsidRPr="003B095D">
        <w:rPr>
          <w:rFonts w:ascii="GHEA Grapalat" w:hAnsi="GHEA Grapalat"/>
          <w:b/>
          <w:bCs/>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05F32329" w14:textId="77777777" w:rsidTr="00AD432A">
        <w:trPr>
          <w:jc w:val="center"/>
        </w:trPr>
        <w:tc>
          <w:tcPr>
            <w:tcW w:w="2776" w:type="dxa"/>
            <w:gridSpan w:val="2"/>
            <w:vAlign w:val="center"/>
          </w:tcPr>
          <w:p w14:paraId="2F78E35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4BB5510C"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433B1EF" w14:textId="77777777" w:rsidTr="00AD432A">
        <w:trPr>
          <w:jc w:val="center"/>
        </w:trPr>
        <w:tc>
          <w:tcPr>
            <w:tcW w:w="1530" w:type="dxa"/>
            <w:vAlign w:val="center"/>
          </w:tcPr>
          <w:p w14:paraId="5B98A1A7"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97E61A2"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50742EC9"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7709BA" w:rsidRPr="009044F1" w14:paraId="6323126F" w14:textId="77777777" w:rsidTr="00DF7304">
        <w:trPr>
          <w:jc w:val="center"/>
        </w:trPr>
        <w:tc>
          <w:tcPr>
            <w:tcW w:w="1530" w:type="dxa"/>
            <w:vAlign w:val="center"/>
          </w:tcPr>
          <w:p w14:paraId="1E3DDA4B" w14:textId="2134A580" w:rsidR="007709BA" w:rsidRPr="00363001" w:rsidRDefault="007709BA" w:rsidP="00876ACE">
            <w:pPr>
              <w:rPr>
                <w:rFonts w:ascii="GHEA Grapalat" w:hAnsi="GHEA Grapalat"/>
                <w:iCs/>
                <w:sz w:val="22"/>
                <w:szCs w:val="22"/>
              </w:rPr>
            </w:pPr>
            <w:r w:rsidRPr="00363001">
              <w:rPr>
                <w:rFonts w:ascii="GHEA Grapalat" w:hAnsi="GHEA Grapalat"/>
                <w:iCs/>
                <w:sz w:val="22"/>
                <w:szCs w:val="22"/>
              </w:rPr>
              <w:t>1</w:t>
            </w:r>
          </w:p>
        </w:tc>
        <w:tc>
          <w:tcPr>
            <w:tcW w:w="1246" w:type="dxa"/>
            <w:vAlign w:val="bottom"/>
          </w:tcPr>
          <w:p w14:paraId="45EC3920" w14:textId="4CDBAA8F" w:rsidR="007709BA" w:rsidRPr="00363001" w:rsidRDefault="00876ACE" w:rsidP="00876ACE">
            <w:pPr>
              <w:rPr>
                <w:rFonts w:ascii="GHEA Grapalat" w:hAnsi="GHEA Grapalat"/>
                <w:iCs/>
                <w:sz w:val="22"/>
                <w:szCs w:val="22"/>
              </w:rPr>
            </w:pPr>
            <w:r w:rsidRPr="00363001">
              <w:rPr>
                <w:rFonts w:ascii="GHEA Grapalat" w:hAnsi="GHEA Grapalat"/>
                <w:iCs/>
                <w:sz w:val="22"/>
                <w:szCs w:val="22"/>
              </w:rPr>
              <w:t>3 570 000</w:t>
            </w:r>
          </w:p>
        </w:tc>
        <w:tc>
          <w:tcPr>
            <w:tcW w:w="6458" w:type="dxa"/>
          </w:tcPr>
          <w:p w14:paraId="12585E37" w14:textId="2A4DB377" w:rsidR="007709BA" w:rsidRPr="002F39A4" w:rsidRDefault="002F39A4" w:rsidP="007709BA">
            <w:pPr>
              <w:rPr>
                <w:rFonts w:ascii="GHEA Grapalat" w:hAnsi="GHEA Grapalat"/>
                <w:iCs/>
                <w:sz w:val="20"/>
                <w:szCs w:val="20"/>
              </w:rPr>
            </w:pPr>
            <w:proofErr w:type="spellStart"/>
            <w:r w:rsidRPr="002F39A4">
              <w:rPr>
                <w:rFonts w:ascii="GHEA Grapalat" w:hAnsi="GHEA Grapalat"/>
                <w:iCs/>
              </w:rPr>
              <w:t>Зимное</w:t>
            </w:r>
            <w:proofErr w:type="spellEnd"/>
            <w:r w:rsidRPr="002F39A4">
              <w:rPr>
                <w:rFonts w:ascii="GHEA Grapalat" w:hAnsi="GHEA Grapalat"/>
                <w:iCs/>
              </w:rPr>
              <w:t xml:space="preserve"> дизельное топливо</w:t>
            </w:r>
          </w:p>
        </w:tc>
      </w:tr>
    </w:tbl>
    <w:p w14:paraId="53871DD7"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0190A211" w14:textId="77777777" w:rsidR="00096865" w:rsidRPr="009044F1" w:rsidRDefault="00096865" w:rsidP="00B46D58">
      <w:pPr>
        <w:widowControl w:val="0"/>
        <w:spacing w:after="160"/>
        <w:ind w:firstLine="567"/>
        <w:jc w:val="center"/>
        <w:rPr>
          <w:rFonts w:ascii="GHEA Grapalat" w:hAnsi="GHEA Grapalat" w:cs="Sylfaen"/>
          <w:i/>
        </w:rPr>
      </w:pPr>
    </w:p>
    <w:p w14:paraId="5BD6C6BF" w14:textId="77777777" w:rsidR="00363001" w:rsidRDefault="00363001" w:rsidP="00363001">
      <w:pPr>
        <w:widowControl w:val="0"/>
        <w:spacing w:after="16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ПОРЯДОК ИХ ОЦЕНКИ, УСЛОВИЯ ПРЕДСТАВЛЕНИЯ ОБЕСПЕЧЕНИЯ КВАЛИФИКАЦИИ В СЛУЧАЕ ПРИЗНАНИЯ ОТОБРАННЫМ  УЧАСТНИКОМ</w:t>
      </w:r>
      <w:r>
        <w:rPr>
          <w:rFonts w:ascii="GHEA Grapalat" w:hAnsi="GHEA Grapalat"/>
          <w:b/>
        </w:rPr>
        <w:br/>
      </w:r>
    </w:p>
    <w:p w14:paraId="59938772" w14:textId="77777777" w:rsidR="00363001" w:rsidRDefault="00363001" w:rsidP="00363001">
      <w:pPr>
        <w:widowControl w:val="0"/>
        <w:tabs>
          <w:tab w:val="left" w:pos="1134"/>
        </w:tabs>
        <w:spacing w:after="160"/>
        <w:ind w:firstLine="567"/>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14:paraId="0BBFF623"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14:paraId="5E524866"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 xml:space="preserve">финансирование терроризма, эксплуатацию детей или преступление, включающее </w:t>
      </w:r>
      <w:proofErr w:type="spellStart"/>
      <w:r>
        <w:rPr>
          <w:rFonts w:ascii="GHEA Grapalat" w:hAnsi="GHEA Grapalat"/>
        </w:rPr>
        <w:t>трафикинг</w:t>
      </w:r>
      <w:proofErr w:type="spellEnd"/>
      <w:r>
        <w:rPr>
          <w:rFonts w:ascii="GHEA Grapalat" w:hAnsi="GHEA Grapalat"/>
        </w:rPr>
        <w:t xml:space="preserve">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15B046ED"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 xml:space="preserve">в отношении которых  административный акт, устанавливающий ответственность за </w:t>
      </w:r>
      <w:proofErr w:type="spellStart"/>
      <w:r>
        <w:rPr>
          <w:rFonts w:ascii="GHEA Grapalat" w:hAnsi="GHEA Grapalat"/>
        </w:rPr>
        <w:t>антиконкурентное</w:t>
      </w:r>
      <w:proofErr w:type="spellEnd"/>
      <w:r>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Pr>
          <w:rFonts w:ascii="GHEA Grapalat" w:hAnsi="GHEA Grapalat"/>
        </w:rPr>
        <w:t>необжалуемым</w:t>
      </w:r>
      <w:proofErr w:type="spellEnd"/>
      <w:r>
        <w:rPr>
          <w:rFonts w:ascii="GHEA Grapalat" w:hAnsi="GHEA Grapalat"/>
        </w:rPr>
        <w:t>, а в случае обжалования оставлен без изменений;</w:t>
      </w:r>
    </w:p>
    <w:p w14:paraId="269DABB8"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lastRenderedPageBreak/>
        <w:t>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09D17F79"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4513FF54" w14:textId="77777777" w:rsidR="00363001" w:rsidRDefault="00363001" w:rsidP="00363001">
      <w:pPr>
        <w:widowControl w:val="0"/>
        <w:tabs>
          <w:tab w:val="left" w:pos="1134"/>
        </w:tabs>
        <w:ind w:firstLine="567"/>
        <w:jc w:val="both"/>
        <w:rPr>
          <w:rFonts w:ascii="GHEA Grapalat" w:hAnsi="GHEA Grapalat"/>
        </w:rPr>
      </w:pPr>
      <w:r>
        <w:rPr>
          <w:rFonts w:ascii="GHEA Grapalat" w:hAnsi="GHEA Grapalat"/>
          <w:lang w:val="hy-AM"/>
        </w:rPr>
        <w:t>7</w:t>
      </w:r>
      <w:r>
        <w:rPr>
          <w:rFonts w:ascii="GHEA Grapalat" w:hAnsi="GHEA Grapalat"/>
        </w:rPr>
        <w:t>) которые на основании абзаца «е» подпункта 2 пункта 1 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2B37001A" w14:textId="77777777" w:rsidR="00363001" w:rsidRDefault="00363001" w:rsidP="00363001">
      <w:pPr>
        <w:widowControl w:val="0"/>
        <w:tabs>
          <w:tab w:val="left" w:pos="1134"/>
        </w:tabs>
        <w:spacing w:after="160"/>
        <w:ind w:firstLine="567"/>
        <w:jc w:val="both"/>
        <w:rPr>
          <w:rFonts w:ascii="GHEA Grapalat" w:hAnsi="GHEA Grapalat"/>
        </w:rPr>
      </w:pPr>
    </w:p>
    <w:p w14:paraId="780B9CF7"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091A06C" w14:textId="77777777" w:rsidR="00363001" w:rsidRDefault="00363001" w:rsidP="00363001">
      <w:pPr>
        <w:widowControl w:val="0"/>
        <w:tabs>
          <w:tab w:val="left" w:pos="1134"/>
        </w:tabs>
        <w:ind w:firstLine="567"/>
        <w:rPr>
          <w:rFonts w:ascii="GHEA Grapalat" w:hAnsi="GHEA Grapalat"/>
        </w:rPr>
      </w:pPr>
      <w:r>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1DC43045" w14:textId="77777777" w:rsidR="00363001" w:rsidRDefault="00363001" w:rsidP="00363001">
      <w:pPr>
        <w:pStyle w:val="aff"/>
        <w:widowControl w:val="0"/>
        <w:numPr>
          <w:ilvl w:val="0"/>
          <w:numId w:val="34"/>
        </w:numPr>
        <w:tabs>
          <w:tab w:val="left" w:pos="1134"/>
        </w:tabs>
        <w:ind w:left="426"/>
        <w:contextualSpacing/>
        <w:jc w:val="both"/>
        <w:rPr>
          <w:rFonts w:ascii="GHEA Grapalat" w:hAnsi="GHEA Grapalat"/>
        </w:rPr>
      </w:pPr>
      <w:r>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A7C833D" w14:textId="77777777" w:rsidR="00363001" w:rsidRDefault="00363001" w:rsidP="00363001">
      <w:pPr>
        <w:pStyle w:val="aff"/>
        <w:widowControl w:val="0"/>
        <w:numPr>
          <w:ilvl w:val="0"/>
          <w:numId w:val="34"/>
        </w:numPr>
        <w:tabs>
          <w:tab w:val="left" w:pos="1134"/>
        </w:tabs>
        <w:ind w:left="426" w:hanging="284"/>
        <w:contextualSpacing/>
        <w:jc w:val="both"/>
        <w:rPr>
          <w:rFonts w:ascii="GHEA Grapalat" w:hAnsi="GHEA Grapalat"/>
        </w:rPr>
      </w:pPr>
      <w:r>
        <w:rPr>
          <w:rFonts w:ascii="GHEA Grapalat" w:hAnsi="GHEA Grapalat"/>
        </w:rPr>
        <w:t>в качестве отобранного участника отказался или лишился  права заключения договора.</w:t>
      </w:r>
    </w:p>
    <w:p w14:paraId="65C3692A" w14:textId="77777777" w:rsidR="00363001" w:rsidRDefault="00363001" w:rsidP="00363001">
      <w:pPr>
        <w:widowControl w:val="0"/>
        <w:tabs>
          <w:tab w:val="left" w:pos="1134"/>
        </w:tabs>
        <w:spacing w:after="160"/>
        <w:ind w:firstLine="567"/>
        <w:jc w:val="both"/>
        <w:rPr>
          <w:rFonts w:ascii="GHEA Grapalat" w:hAnsi="GHEA Grapalat" w:cs="Sylfaen"/>
        </w:rPr>
      </w:pPr>
    </w:p>
    <w:p w14:paraId="14A65E55" w14:textId="77777777" w:rsidR="00363001" w:rsidRDefault="00363001" w:rsidP="00363001">
      <w:pPr>
        <w:widowControl w:val="0"/>
        <w:tabs>
          <w:tab w:val="left" w:pos="1134"/>
        </w:tabs>
        <w:spacing w:after="160"/>
        <w:ind w:firstLine="567"/>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7D8FD6" w14:textId="77777777" w:rsidR="00363001" w:rsidRDefault="00363001" w:rsidP="00363001">
      <w:pPr>
        <w:widowControl w:val="0"/>
        <w:tabs>
          <w:tab w:val="left" w:pos="1134"/>
        </w:tabs>
        <w:ind w:firstLine="567"/>
        <w:jc w:val="both"/>
        <w:rPr>
          <w:rFonts w:ascii="GHEA Grapalat" w:hAnsi="GHEA Grapalat"/>
        </w:rPr>
      </w:pPr>
      <w:r>
        <w:rPr>
          <w:rFonts w:ascii="GHEA Grapalat" w:hAnsi="GHEA Grapalat"/>
        </w:rPr>
        <w:t>2.3.</w:t>
      </w:r>
      <w:r>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в период его нахождения автоматически приводит к ограничению права аффилированных с ним лиц на участие в процессе закупок.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503DDFB"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rPr>
      </w:pPr>
      <w:r>
        <w:rPr>
          <w:rFonts w:ascii="GHEA Grapalat" w:hAnsi="GHEA Grapalat"/>
        </w:rPr>
        <w:t>По смыслу пункта 119 Порядка:</w:t>
      </w:r>
    </w:p>
    <w:p w14:paraId="6067CCD5"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092A01BE"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B917AE4"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14:paraId="07243E65"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147A59B3"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4CFD390"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3F4033F"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14:paraId="632D49BF"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5B7317A0"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95E3CE6"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rPr>
      </w:pPr>
      <w:r>
        <w:rPr>
          <w:rFonts w:ascii="GHEA Grapalat" w:hAnsi="GHEA Grapalat"/>
          <w:color w:val="000000"/>
        </w:rPr>
        <w:lastRenderedPageBreak/>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F533359" w14:textId="77777777" w:rsidR="00363001" w:rsidRDefault="00363001" w:rsidP="00363001">
      <w:pPr>
        <w:pStyle w:val="af4"/>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14:paraId="15E5B779" w14:textId="77777777" w:rsidR="00363001" w:rsidRDefault="00363001" w:rsidP="00363001">
      <w:pPr>
        <w:widowControl w:val="0"/>
        <w:tabs>
          <w:tab w:val="left" w:pos="1134"/>
        </w:tabs>
        <w:spacing w:after="160"/>
        <w:ind w:firstLine="567"/>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w:t>
      </w:r>
      <w:ins w:id="0" w:author="Vardan" w:date="2022-10-29T23:46:00Z">
        <w:r>
          <w:rPr>
            <w:rFonts w:ascii="GHEA Grapalat" w:hAnsi="GHEA Grapalat"/>
            <w:color w:val="000000"/>
          </w:rPr>
          <w:t xml:space="preserve"> </w:t>
        </w:r>
      </w:ins>
      <w:r>
        <w:rPr>
          <w:rFonts w:ascii="GHEA Grapalat" w:hAnsi="GHEA Grapalat"/>
          <w:color w:val="000000"/>
        </w:rPr>
        <w:t>супруг сестры или супруга брата и их дети.</w:t>
      </w:r>
    </w:p>
    <w:p w14:paraId="28BC6424" w14:textId="77777777" w:rsidR="00363001" w:rsidRDefault="00363001" w:rsidP="00363001">
      <w:pPr>
        <w:widowControl w:val="0"/>
        <w:tabs>
          <w:tab w:val="left" w:pos="1134"/>
        </w:tabs>
        <w:spacing w:after="160"/>
        <w:ind w:firstLine="567"/>
        <w:jc w:val="both"/>
        <w:rPr>
          <w:rFonts w:ascii="GHEA Grapalat" w:hAnsi="GHEA Grapalat" w:cs="Arial Armenian"/>
        </w:rPr>
      </w:pPr>
      <w:r>
        <w:rPr>
          <w:rFonts w:ascii="GHEA Grapalat" w:hAnsi="GHEA Grapalat"/>
        </w:rPr>
        <w:t>2.4.</w:t>
      </w:r>
      <w:r>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Pr>
          <w:rFonts w:ascii="GHEA Grapalat" w:hAnsi="GHEA Grapalat"/>
          <w:lang w:val="hy-AM"/>
        </w:rPr>
        <w:t>.</w:t>
      </w:r>
      <w:r>
        <w:rPr>
          <w:lang w:val="hy-AM"/>
        </w:rPr>
        <w:t xml:space="preserve"> </w:t>
      </w:r>
      <w:r>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Pr>
          <w:rFonts w:ascii="GHEA Grapalat" w:hAnsi="GHEA Grapalat"/>
        </w:rPr>
        <w:t>Moodys</w:t>
      </w:r>
      <w:proofErr w:type="spellEnd"/>
      <w:r>
        <w:rPr>
          <w:rFonts w:ascii="GHEA Grapalat" w:hAnsi="GHEA Grapalat"/>
        </w:rPr>
        <w:t xml:space="preserve">, Standard &amp; </w:t>
      </w:r>
      <w:proofErr w:type="spellStart"/>
      <w:r>
        <w:rPr>
          <w:rFonts w:ascii="GHEA Grapalat" w:hAnsi="GHEA Grapalat"/>
        </w:rPr>
        <w:t>Poor's</w:t>
      </w:r>
      <w:proofErr w:type="spellEnd"/>
      <w:r>
        <w:rPr>
          <w:rFonts w:ascii="GHEA Grapalat" w:hAnsi="GHEA Grapalat"/>
        </w:rPr>
        <w:t>) как минимум в размере суверенного рейтинга Республики Армения.</w:t>
      </w:r>
    </w:p>
    <w:p w14:paraId="5E5A81FB" w14:textId="77777777" w:rsidR="00363001" w:rsidRDefault="00363001" w:rsidP="0036300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2.5.</w:t>
      </w:r>
      <w:r>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xml:space="preserve">. </w:t>
      </w:r>
    </w:p>
    <w:p w14:paraId="51397045" w14:textId="77777777" w:rsidR="00363001" w:rsidRDefault="00363001" w:rsidP="00363001">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2.6.</w:t>
      </w:r>
      <w:r>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2394EB19" w14:textId="77777777" w:rsidR="00363001" w:rsidRDefault="00363001" w:rsidP="00363001">
      <w:pPr>
        <w:pStyle w:val="23"/>
        <w:widowControl w:val="0"/>
        <w:spacing w:after="160" w:line="240" w:lineRule="auto"/>
        <w:rPr>
          <w:rFonts w:ascii="GHEA Grapalat" w:hAnsi="GHEA Grapalat" w:cs="Sylfaen"/>
          <w:sz w:val="24"/>
          <w:szCs w:val="24"/>
        </w:rPr>
      </w:pPr>
      <w:r>
        <w:rPr>
          <w:rFonts w:ascii="GHEA Grapalat" w:hAnsi="GHEA Grapalat"/>
          <w:sz w:val="24"/>
          <w:szCs w:val="24"/>
        </w:rPr>
        <w:t>В подобном случае:</w:t>
      </w:r>
    </w:p>
    <w:p w14:paraId="230BE45E" w14:textId="77777777" w:rsidR="00363001" w:rsidRDefault="00363001" w:rsidP="00363001">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t xml:space="preserve">ни одна из сторон договора о совместной деятельности не может подать отдельную заявку на одну и ту же процедуру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A44AC2A" w14:textId="77777777" w:rsidR="00363001" w:rsidRDefault="00363001" w:rsidP="00363001">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78D7BB5" w14:textId="77777777" w:rsidR="00363001" w:rsidRDefault="00363001" w:rsidP="00363001">
      <w:pPr>
        <w:widowControl w:val="0"/>
        <w:spacing w:after="160"/>
        <w:jc w:val="center"/>
        <w:rPr>
          <w:rFonts w:ascii="GHEA Grapalat" w:hAnsi="GHEA Grapalat" w:cs="Arial"/>
          <w:b/>
        </w:rPr>
      </w:pPr>
      <w:r>
        <w:rPr>
          <w:rFonts w:ascii="GHEA Grapalat" w:hAnsi="GHEA Grapalat"/>
          <w:b/>
        </w:rPr>
        <w:t xml:space="preserve">3. РАЗЪЯСНЕНИЕ ПРИГЛАШЕНИЯ </w:t>
      </w:r>
      <w:r>
        <w:rPr>
          <w:rFonts w:ascii="GHEA Grapalat" w:hAnsi="GHEA Grapalat"/>
          <w:b/>
        </w:rPr>
        <w:br/>
        <w:t xml:space="preserve">И ПОРЯДОК ВНЕСЕНИЯ ИЗМЕНЕНИЯ В ПРИГЛАШЕНИЕ </w:t>
      </w:r>
    </w:p>
    <w:p w14:paraId="69CFAE49"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5F5E170F" w14:textId="77777777" w:rsidR="00363001" w:rsidRDefault="00363001" w:rsidP="00363001">
      <w:pPr>
        <w:widowControl w:val="0"/>
        <w:autoSpaceDE w:val="0"/>
        <w:autoSpaceDN w:val="0"/>
        <w:adjustRightInd w:val="0"/>
        <w:spacing w:after="160"/>
        <w:ind w:firstLine="567"/>
        <w:jc w:val="both"/>
        <w:rPr>
          <w:rFonts w:ascii="GHEA Grapalat" w:hAnsi="GHEA Grapalat"/>
        </w:rPr>
      </w:pPr>
      <w:r>
        <w:rPr>
          <w:rFonts w:ascii="GHEA Grapalat" w:hAnsi="GHEA Grapalat"/>
        </w:rPr>
        <w:lastRenderedPageBreak/>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Pr>
          <w:rFonts w:ascii="GHEA Grapalat" w:hAnsi="GHEA Grapalat"/>
        </w:rPr>
        <w:t xml:space="preserve">. </w:t>
      </w:r>
    </w:p>
    <w:p w14:paraId="37A793E9"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2E215FB" w14:textId="77777777" w:rsidR="00363001" w:rsidRDefault="00363001" w:rsidP="00363001">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касается</w:t>
      </w:r>
      <w:r>
        <w:rPr>
          <w:rFonts w:ascii="GHEA Grapalat" w:hAnsi="GHEA Grapalat"/>
        </w:rPr>
        <w:t xml:space="preserve"> </w:t>
      </w:r>
      <w:r>
        <w:rPr>
          <w:rFonts w:ascii="GHEA Grapalat" w:hAnsi="GHEA Grapalat" w:cs="GHEA Grapalat"/>
        </w:rPr>
        <w:t>соответствия</w:t>
      </w:r>
      <w:r>
        <w:rPr>
          <w:rFonts w:ascii="GHEA Grapalat" w:hAnsi="GHEA Grapalat"/>
        </w:rPr>
        <w:t xml:space="preserve"> </w:t>
      </w:r>
      <w:r>
        <w:rPr>
          <w:rFonts w:ascii="GHEA Grapalat" w:hAnsi="GHEA Grapalat" w:cs="GHEA Grapalat"/>
        </w:rPr>
        <w:t>технических</w:t>
      </w:r>
      <w:r>
        <w:rPr>
          <w:rFonts w:ascii="GHEA Grapalat" w:hAnsi="GHEA Grapalat"/>
        </w:rPr>
        <w:t xml:space="preserve"> </w:t>
      </w:r>
      <w:r>
        <w:rPr>
          <w:rFonts w:ascii="GHEA Grapalat" w:hAnsi="GHEA Grapalat" w:cs="GHEA Grapalat"/>
        </w:rPr>
        <w:t>характеристик</w:t>
      </w:r>
      <w:r>
        <w:rPr>
          <w:rFonts w:ascii="GHEA Grapalat" w:hAnsi="GHEA Grapalat"/>
        </w:rPr>
        <w:t xml:space="preserve"> </w:t>
      </w:r>
      <w:r>
        <w:rPr>
          <w:rFonts w:ascii="GHEA Grapalat" w:hAnsi="GHEA Grapalat" w:cs="GHEA Grapalat"/>
        </w:rPr>
        <w:t>пр</w:t>
      </w:r>
      <w:r>
        <w:rPr>
          <w:rFonts w:ascii="GHEA Grapalat" w:hAnsi="GHEA Grapalat"/>
        </w:rPr>
        <w:t>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6720AD6" w14:textId="77777777" w:rsidR="00363001" w:rsidRDefault="00363001" w:rsidP="00363001">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0016869E" w14:textId="77777777" w:rsidR="00363001" w:rsidRDefault="00363001" w:rsidP="00363001">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w:t>
      </w:r>
      <w:r>
        <w:rPr>
          <w:rFonts w:ascii="GHEA Grapalat" w:hAnsi="GHEA Grapalat"/>
          <w:lang w:val="hy-AM"/>
        </w:rPr>
        <w:lastRenderedPageBreak/>
        <w:t xml:space="preserve">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B370AD3" w14:textId="77777777" w:rsidR="00363001" w:rsidRDefault="00363001" w:rsidP="00363001">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Pr>
          <w:rFonts w:ascii="GHEA Grapalat" w:hAnsi="GHEA Grapalat"/>
        </w:rPr>
        <w:t xml:space="preserve">. </w:t>
      </w:r>
    </w:p>
    <w:p w14:paraId="09A74009" w14:textId="77777777" w:rsidR="00363001" w:rsidRDefault="00363001" w:rsidP="00363001">
      <w:pPr>
        <w:widowControl w:val="0"/>
        <w:spacing w:after="160"/>
        <w:jc w:val="center"/>
        <w:rPr>
          <w:rFonts w:ascii="GHEA Grapalat" w:hAnsi="GHEA Grapalat"/>
          <w:b/>
        </w:rPr>
      </w:pPr>
    </w:p>
    <w:p w14:paraId="70505270" w14:textId="77777777" w:rsidR="00363001" w:rsidRDefault="00363001" w:rsidP="00363001">
      <w:pPr>
        <w:widowControl w:val="0"/>
        <w:spacing w:after="160"/>
        <w:jc w:val="center"/>
        <w:rPr>
          <w:rFonts w:ascii="GHEA Grapalat" w:hAnsi="GHEA Grapalat" w:cs="Arial"/>
          <w:b/>
        </w:rPr>
      </w:pPr>
      <w:r>
        <w:rPr>
          <w:rFonts w:ascii="GHEA Grapalat" w:hAnsi="GHEA Grapalat"/>
          <w:b/>
        </w:rPr>
        <w:t>4. ПОРЯДОК ПОДАЧИ ЗАЯВКИ</w:t>
      </w:r>
    </w:p>
    <w:p w14:paraId="5477833B"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7F241AF" w14:textId="77777777" w:rsidR="00363001" w:rsidRDefault="00363001" w:rsidP="00363001">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73CE827B" w14:textId="77777777" w:rsidR="00363001" w:rsidRDefault="00363001" w:rsidP="00363001">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54709375" w14:textId="77777777" w:rsidR="00363001" w:rsidRDefault="00363001" w:rsidP="00363001">
      <w:pPr>
        <w:pStyle w:val="23"/>
        <w:widowControl w:val="0"/>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7DD5C332" w14:textId="5721D0BA" w:rsidR="00363001" w:rsidRDefault="00363001" w:rsidP="00363001">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Pr="00363001">
        <w:rPr>
          <w:rFonts w:ascii="GHEA Grapalat" w:hAnsi="GHEA Grapalat"/>
          <w:iCs/>
          <w:sz w:val="24"/>
          <w:szCs w:val="24"/>
        </w:rPr>
        <w:t xml:space="preserve"> </w:t>
      </w:r>
      <w:r w:rsidRPr="007509BC">
        <w:rPr>
          <w:rFonts w:ascii="GHEA Grapalat" w:hAnsi="GHEA Grapalat"/>
          <w:iCs/>
          <w:sz w:val="24"/>
          <w:szCs w:val="24"/>
        </w:rPr>
        <w:t>РА</w:t>
      </w:r>
      <w:r w:rsidRPr="007509BC">
        <w:rPr>
          <w:rFonts w:ascii="GHEA Grapalat" w:hAnsi="GHEA Grapalat"/>
          <w:lang w:val="hy-AM"/>
        </w:rPr>
        <w:t xml:space="preserve"> </w:t>
      </w:r>
      <w:r w:rsidRPr="007509BC">
        <w:rPr>
          <w:rFonts w:ascii="GHEA Grapalat" w:hAnsi="GHEA Grapalat"/>
          <w:sz w:val="24"/>
          <w:szCs w:val="24"/>
        </w:rPr>
        <w:t xml:space="preserve">Ширакская область, </w:t>
      </w:r>
      <w:proofErr w:type="spellStart"/>
      <w:r>
        <w:rPr>
          <w:rFonts w:ascii="GHEA Grapalat" w:hAnsi="GHEA Grapalat"/>
          <w:sz w:val="24"/>
          <w:szCs w:val="24"/>
        </w:rPr>
        <w:t>Ашоцк</w:t>
      </w:r>
      <w:proofErr w:type="spellEnd"/>
      <w:r>
        <w:rPr>
          <w:rFonts w:ascii="GHEA Grapalat" w:hAnsi="GHEA Grapalat"/>
          <w:sz w:val="24"/>
          <w:szCs w:val="24"/>
        </w:rPr>
        <w:t xml:space="preserve"> Площадь 1 корпус " не позднее, чем "11</w:t>
      </w:r>
      <w:r w:rsidRPr="00363001">
        <w:rPr>
          <w:rFonts w:ascii="GHEA Grapalat" w:hAnsi="GHEA Grapalat"/>
          <w:sz w:val="24"/>
          <w:szCs w:val="24"/>
        </w:rPr>
        <w:t>:00</w:t>
      </w:r>
      <w:r>
        <w:rPr>
          <w:rFonts w:ascii="GHEA Grapalat" w:hAnsi="GHEA Grapalat"/>
          <w:sz w:val="24"/>
          <w:szCs w:val="24"/>
        </w:rPr>
        <w:t>" часов "</w:t>
      </w:r>
      <w:r w:rsidRPr="00363001">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0CAE5140" w14:textId="77777777" w:rsidR="00363001" w:rsidRDefault="00363001" w:rsidP="00363001">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66FAFF0" w14:textId="77777777" w:rsidR="00363001" w:rsidRDefault="00363001" w:rsidP="00363001">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4.3.</w:t>
      </w:r>
      <w:r>
        <w:rPr>
          <w:rFonts w:ascii="GHEA Grapalat" w:hAnsi="GHEA Grapalat"/>
          <w:sz w:val="24"/>
          <w:szCs w:val="24"/>
        </w:rPr>
        <w:tab/>
        <w:t>В заявке участник представляет:</w:t>
      </w:r>
    </w:p>
    <w:p w14:paraId="55BD39B1" w14:textId="77777777" w:rsidR="00363001" w:rsidRDefault="00363001" w:rsidP="0036300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575B1B48" w14:textId="77777777" w:rsidR="00363001" w:rsidRDefault="00363001" w:rsidP="00363001">
      <w:pPr>
        <w:jc w:val="both"/>
        <w:rPr>
          <w:rFonts w:ascii="GHEA Grapalat" w:hAnsi="GHEA Grapalat"/>
        </w:rPr>
      </w:pPr>
      <w:r>
        <w:rPr>
          <w:rFonts w:ascii="GHEA Grapalat" w:hAnsi="GHEA Grapalat"/>
        </w:rPr>
        <w:t xml:space="preserve">   а) подтверждение о соответствии своих данных</w:t>
      </w:r>
      <w:ins w:id="1"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5D328D25" w14:textId="77777777" w:rsidR="00363001" w:rsidRDefault="00363001" w:rsidP="00363001">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775DA52C" w14:textId="77777777" w:rsidR="00363001" w:rsidRDefault="00363001" w:rsidP="00363001">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5E9675EE" w14:textId="77777777" w:rsidR="00363001" w:rsidRDefault="00363001" w:rsidP="0036300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D37097F" w14:textId="77777777" w:rsidR="00363001" w:rsidRDefault="00363001" w:rsidP="00363001">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Pr>
          <w:rFonts w:ascii="GHEA Grapalat" w:hAnsi="GHEA Grapalat"/>
          <w:sz w:val="24"/>
          <w:szCs w:val="24"/>
        </w:rPr>
        <w:t>деклация</w:t>
      </w:r>
      <w:proofErr w:type="spellEnd"/>
      <w:r>
        <w:rPr>
          <w:rFonts w:ascii="GHEA Grapalat" w:hAnsi="GHEA Grapalat"/>
          <w:sz w:val="24"/>
          <w:szCs w:val="24"/>
        </w:rPr>
        <w:t xml:space="preserve">, после вскрытия заявок публикуется в бюллетене вместе с объявлением о решении заключить договор; </w:t>
      </w:r>
      <w:r>
        <w:rPr>
          <w:rFonts w:ascii="GHEA Grapalat" w:hAnsi="GHEA Grapalat"/>
          <w:sz w:val="24"/>
          <w:szCs w:val="24"/>
          <w:vertAlign w:val="superscript"/>
        </w:rPr>
        <w:t>6</w:t>
      </w:r>
      <w:r>
        <w:rPr>
          <w:rFonts w:ascii="GHEA Grapalat" w:hAnsi="GHEA Grapalat"/>
          <w:sz w:val="24"/>
          <w:szCs w:val="24"/>
          <w:vertAlign w:val="superscript"/>
          <w:lang w:val="hy-AM"/>
        </w:rPr>
        <w:t xml:space="preserve">.1 </w:t>
      </w:r>
    </w:p>
    <w:p w14:paraId="53742567" w14:textId="77777777" w:rsidR="00363001" w:rsidRDefault="00363001" w:rsidP="00363001">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6"/>
          <w:rFonts w:ascii="GHEA Grapalat" w:hAnsi="GHEA Grapalat" w:cs="Sylfaen"/>
          <w:sz w:val="24"/>
          <w:szCs w:val="24"/>
        </w:rPr>
        <w:footnoteReference w:customMarkFollows="1" w:id="4"/>
        <w:t>7</w:t>
      </w:r>
      <w:r>
        <w:rPr>
          <w:rFonts w:ascii="GHEA Grapalat" w:hAnsi="GHEA Grapalat" w:cs="Sylfaen"/>
          <w:sz w:val="24"/>
          <w:szCs w:val="24"/>
        </w:rPr>
        <w:t>:</w:t>
      </w:r>
      <w:r>
        <w:t xml:space="preserve"> </w:t>
      </w:r>
    </w:p>
    <w:p w14:paraId="29CBB936" w14:textId="77777777" w:rsidR="00363001" w:rsidRDefault="00363001" w:rsidP="0036300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078D0976" w14:textId="77777777" w:rsidR="00363001" w:rsidRDefault="00363001" w:rsidP="00363001">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 xml:space="preserve">обеспечение заявки- в форме наличных денег или банковской </w:t>
      </w:r>
      <w:r>
        <w:rPr>
          <w:rFonts w:ascii="GHEA Grapalat" w:hAnsi="GHEA Grapalat"/>
        </w:rPr>
        <w:lastRenderedPageBreak/>
        <w:t>гарантии</w:t>
      </w:r>
      <w:r>
        <w:rPr>
          <w:rFonts w:ascii="GHEA Grapalat" w:hAnsi="GHEA Grapalat"/>
          <w:lang w:val="hy-AM"/>
        </w:rPr>
        <w:t>.</w:t>
      </w:r>
      <w:r>
        <w:rPr>
          <w:rStyle w:val="af6"/>
          <w:rFonts w:ascii="GHEA Grapalat" w:hAnsi="GHEA Grapalat"/>
        </w:rPr>
        <w:footnoteReference w:customMarkFollows="1" w:id="5"/>
        <w:t>8</w:t>
      </w:r>
    </w:p>
    <w:p w14:paraId="48B0BA3A" w14:textId="77777777" w:rsidR="00363001" w:rsidRDefault="00363001" w:rsidP="0036300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3EE50C0D" w14:textId="77777777" w:rsidR="00363001" w:rsidRDefault="00363001" w:rsidP="0036300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740C2569" w14:textId="77777777" w:rsidR="00363001" w:rsidRDefault="00363001" w:rsidP="0036300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104336B" w14:textId="77777777" w:rsidR="00363001" w:rsidRDefault="00363001" w:rsidP="0036300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9355687" w14:textId="77777777" w:rsidR="00363001" w:rsidRDefault="00363001" w:rsidP="00363001">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09F347C" w14:textId="77777777" w:rsidR="0049655D" w:rsidRDefault="0049655D">
      <w:pPr>
        <w:rPr>
          <w:rFonts w:ascii="GHEA Grapalat" w:hAnsi="GHEA Grapalat"/>
          <w:b/>
        </w:rPr>
      </w:pPr>
    </w:p>
    <w:p w14:paraId="26AD629F"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4AD450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63EF503"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84A6682"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94B4AB6"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w:t>
      </w:r>
      <w:r w:rsidR="00F677F1" w:rsidRPr="009044F1">
        <w:rPr>
          <w:rFonts w:ascii="GHEA Grapalat" w:hAnsi="GHEA Grapalat"/>
          <w:sz w:val="24"/>
          <w:szCs w:val="24"/>
        </w:rPr>
        <w:lastRenderedPageBreak/>
        <w:t xml:space="preserve">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87E1EE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97373D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D2F80E7"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271058C"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4EE875A"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0DCB6A15"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FB15EB3"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628AE64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5B0DED4"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D6124DC" w14:textId="77777777" w:rsidR="002626F7" w:rsidRPr="003B095D" w:rsidRDefault="00220C7C" w:rsidP="003B095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CFEE7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DFBAC96" w14:textId="152AB87D"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C42473">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7709BA">
        <w:rPr>
          <w:rFonts w:ascii="GHEA Grapalat" w:hAnsi="GHEA Grapalat"/>
          <w:sz w:val="24"/>
          <w:szCs w:val="24"/>
          <w:lang w:val="hy-AM"/>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7B18C52A"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lastRenderedPageBreak/>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0050D1D3"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78E3EF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712E6E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B31B563"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D088603"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09DBE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44643AC"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69F0902"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E295E60"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416821B" w14:textId="77777777" w:rsidR="00C42473" w:rsidRPr="007509BC" w:rsidRDefault="00FD2748" w:rsidP="00C4247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42473" w:rsidRPr="007509BC">
        <w:rPr>
          <w:rFonts w:ascii="GHEA Grapalat" w:hAnsi="GHEA Grapalat"/>
          <w:i w:val="0"/>
          <w:iCs/>
          <w:sz w:val="24"/>
          <w:szCs w:val="24"/>
        </w:rPr>
        <w:t xml:space="preserve">Центрального банка РА на </w:t>
      </w:r>
      <w:r w:rsidR="00C42473" w:rsidRPr="007509BC">
        <w:rPr>
          <w:rFonts w:ascii="GHEA Grapalat" w:hAnsi="GHEA Grapalat"/>
          <w:i w:val="0"/>
          <w:iCs/>
          <w:sz w:val="24"/>
          <w:szCs w:val="24"/>
        </w:rPr>
        <w:lastRenderedPageBreak/>
        <w:t>день подачи заявок</w:t>
      </w:r>
      <w:r w:rsidR="00C42473" w:rsidRPr="007509BC">
        <w:rPr>
          <w:rStyle w:val="af6"/>
          <w:rFonts w:ascii="GHEA Grapalat" w:hAnsi="GHEA Grapalat"/>
          <w:i w:val="0"/>
          <w:iCs/>
          <w:sz w:val="24"/>
          <w:szCs w:val="24"/>
        </w:rPr>
        <w:t xml:space="preserve"> </w:t>
      </w:r>
      <w:r w:rsidR="00C42473" w:rsidRPr="007509BC">
        <w:rPr>
          <w:rStyle w:val="af6"/>
          <w:rFonts w:ascii="GHEA Grapalat" w:hAnsi="GHEA Grapalat"/>
          <w:i w:val="0"/>
          <w:sz w:val="24"/>
          <w:szCs w:val="24"/>
        </w:rPr>
        <w:footnoteReference w:customMarkFollows="1" w:id="6"/>
        <w:t>10</w:t>
      </w:r>
      <w:r w:rsidR="00C42473" w:rsidRPr="007509BC">
        <w:rPr>
          <w:rFonts w:ascii="GHEA Grapalat" w:hAnsi="GHEA Grapalat"/>
          <w:i w:val="0"/>
          <w:sz w:val="24"/>
          <w:szCs w:val="24"/>
        </w:rPr>
        <w:t>.</w:t>
      </w:r>
    </w:p>
    <w:p w14:paraId="1E8A41F8"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91179D2"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6E7B46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0A3970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8A18E7F"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8E4941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4117300"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2C756F2A"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w:t>
      </w:r>
      <w:r w:rsidRPr="002F249D">
        <w:rPr>
          <w:rFonts w:ascii="GHEA Grapalat" w:hAnsi="GHEA Grapalat"/>
          <w:sz w:val="24"/>
          <w:szCs w:val="24"/>
        </w:rPr>
        <w:lastRenderedPageBreak/>
        <w:t>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0365F86"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0FB532D"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4B2A15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3E55995"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0AA7914"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6F3C6D6"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11FE00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EE22FAD"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64BF676"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B3AD505"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B0B1DF2"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0488B3F2"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0B6BF507"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7A3C42A" w14:textId="77777777" w:rsidR="00B24E4B" w:rsidRDefault="00B24E4B" w:rsidP="00B24E4B">
      <w:pPr>
        <w:pStyle w:val="aff"/>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0A9690E"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302A35" w14:textId="77777777" w:rsidR="00C20AD3" w:rsidRPr="00637CD2" w:rsidRDefault="00C20AD3" w:rsidP="00637CD2">
      <w:pPr>
        <w:widowControl w:val="0"/>
        <w:ind w:left="284"/>
        <w:contextualSpacing/>
        <w:jc w:val="both"/>
        <w:rPr>
          <w:rFonts w:ascii="GHEA Grapalat" w:hAnsi="GHEA Grapalat"/>
        </w:rPr>
      </w:pPr>
    </w:p>
    <w:p w14:paraId="08D0114B"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341C26"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728B698"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F1C86D"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9A2C3F4"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44456FC"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14:paraId="6CC9D83D"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16797C12"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D998532"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597B405"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77E1EA0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0DBC99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D15E6C"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C42473" w:rsidRPr="00C42473">
        <w:rPr>
          <w:rFonts w:ascii="GHEA Grapalat" w:hAnsi="GHEA Grapalat"/>
          <w:b/>
          <w:bCs/>
          <w:sz w:val="28"/>
          <w:szCs w:val="28"/>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D205AC2" w14:textId="77777777" w:rsidR="001B5F7D" w:rsidRDefault="001B5F7D" w:rsidP="0084513E">
      <w:pPr>
        <w:pStyle w:val="23"/>
        <w:widowControl w:val="0"/>
        <w:spacing w:after="160" w:line="240" w:lineRule="auto"/>
        <w:ind w:left="284" w:firstLine="567"/>
        <w:contextualSpacing/>
        <w:rPr>
          <w:rFonts w:ascii="GHEA Grapalat" w:hAnsi="GHEA Grapalat"/>
          <w:sz w:val="24"/>
          <w:szCs w:val="24"/>
        </w:rPr>
      </w:pPr>
    </w:p>
    <w:p w14:paraId="6D469253"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7686FCA"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C95791E"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5D543A7B"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w:t>
      </w:r>
      <w:r w:rsidRPr="00747338">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3545E93" w14:textId="77777777" w:rsidR="000313A6" w:rsidRPr="009044F1" w:rsidRDefault="00AA0AD8" w:rsidP="00177FD2">
      <w:pPr>
        <w:jc w:val="center"/>
        <w:rPr>
          <w:rFonts w:ascii="GHEA Grapalat" w:hAnsi="GHEA Grapalat" w:cs="Arial"/>
          <w:b/>
          <w:iCs/>
        </w:rPr>
      </w:pPr>
      <w:r w:rsidRPr="009044F1">
        <w:rPr>
          <w:rFonts w:ascii="GHEA Grapalat" w:hAnsi="GHEA Grapalat"/>
          <w:b/>
        </w:rPr>
        <w:t>9. ЗАКЛЮЧЕНИЕ ДОГОВОРА</w:t>
      </w:r>
    </w:p>
    <w:p w14:paraId="56BCD15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B8E42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6416B22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5BE0651"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6054470"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31F75EC"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28FBB4AE"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5B4F37CC" w14:textId="77777777" w:rsidR="00F97766" w:rsidRPr="007509BC" w:rsidRDefault="00030D40" w:rsidP="00F97766">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F97766" w:rsidRPr="007509BC">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00F97766" w:rsidRPr="007509BC">
        <w:rPr>
          <w:rFonts w:ascii="GHEA Grapalat" w:hAnsi="GHEA Grapalat"/>
        </w:rPr>
        <w:t xml:space="preserve"> </w:t>
      </w:r>
      <w:r w:rsidR="00F97766" w:rsidRPr="007509BC">
        <w:rPr>
          <w:rFonts w:ascii="GHEA Grapalat" w:hAnsi="GHEA Grapalat"/>
          <w:color w:val="000000" w:themeColor="text1"/>
        </w:rPr>
        <w:t xml:space="preserve">С </w:t>
      </w:r>
      <w:r w:rsidR="00F97766" w:rsidRPr="007509BC">
        <w:rPr>
          <w:rFonts w:ascii="GHEA Grapalat" w:hAnsi="GHEA Grapalat"/>
          <w:color w:val="000000" w:themeColor="text1"/>
        </w:rPr>
        <w:lastRenderedPageBreak/>
        <w:t>отобранным участником заключается договор, если он представляет обеспечения квалификации и договора(предоплаты)</w:t>
      </w:r>
      <w:r w:rsidR="00F97766" w:rsidRPr="007509BC">
        <w:rPr>
          <w:rFonts w:ascii="GHEA Grapalat" w:hAnsi="GHEA Grapalat"/>
        </w:rPr>
        <w:t>.</w:t>
      </w:r>
      <w:r w:rsidR="00F97766" w:rsidRPr="007509BC">
        <w:rPr>
          <w:rFonts w:ascii="GHEA Grapalat" w:hAnsi="GHEA Grapalat"/>
          <w:vertAlign w:val="superscript"/>
        </w:rPr>
        <w:t>11.1</w:t>
      </w:r>
    </w:p>
    <w:p w14:paraId="091C7CFB" w14:textId="77777777" w:rsidR="00F97766" w:rsidRPr="007509BC" w:rsidRDefault="00F97766" w:rsidP="00F97766">
      <w:pPr>
        <w:widowControl w:val="0"/>
        <w:tabs>
          <w:tab w:val="left" w:pos="1276"/>
        </w:tabs>
        <w:spacing w:after="160"/>
        <w:ind w:firstLine="567"/>
        <w:jc w:val="both"/>
        <w:rPr>
          <w:rFonts w:ascii="GHEA Grapalat" w:hAnsi="GHEA Grapalat"/>
          <w:lang w:val="hy-AM"/>
        </w:rPr>
      </w:pPr>
      <w:r w:rsidRPr="007509BC">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контракта.</w:t>
      </w:r>
      <w:r w:rsidRPr="007509BC">
        <w:rPr>
          <w:rFonts w:ascii="GHEA Grapalat" w:hAnsi="GHEA Grapalat"/>
          <w:vertAlign w:val="superscript"/>
          <w:lang w:val="hy-AM"/>
        </w:rPr>
        <w:t>12.1</w:t>
      </w:r>
    </w:p>
    <w:p w14:paraId="24F363EE" w14:textId="77777777" w:rsidR="00571E4C" w:rsidRPr="00BF3E44" w:rsidRDefault="00801A4F" w:rsidP="00F97766">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BF3E44">
        <w:rPr>
          <w:rFonts w:ascii="Calibri" w:hAnsi="Calibri" w:cs="Calibri"/>
        </w:rPr>
        <w:t> </w:t>
      </w:r>
      <w:r w:rsidR="00571E4C" w:rsidRPr="00BF3E44">
        <w:rPr>
          <w:rFonts w:ascii="GHEA Grapalat" w:hAnsi="GHEA Grapalat" w:cs="GHEA Grapalat"/>
        </w:rPr>
        <w:t>«</w:t>
      </w:r>
      <w:r w:rsidR="00571E4C" w:rsidRPr="00BF3E44">
        <w:rPr>
          <w:rFonts w:ascii="GHEA Grapalat" w:hAnsi="GHEA Grapalat" w:cs="Sylfaen"/>
        </w:rPr>
        <w:t>900008000698</w:t>
      </w:r>
      <w:r w:rsidR="00571E4C" w:rsidRPr="00BF3E44">
        <w:rPr>
          <w:rFonts w:ascii="GHEA Grapalat" w:hAnsi="GHEA Grapalat" w:cs="GHEA Grapalat"/>
        </w:rPr>
        <w:t>»</w:t>
      </w:r>
      <w:r w:rsidR="00571E4C" w:rsidRPr="00BF3E44">
        <w:rPr>
          <w:rFonts w:ascii="GHEA Grapalat" w:hAnsi="GHEA Grapalat" w:cs="Sylfaen"/>
        </w:rPr>
        <w:t xml:space="preserve"> </w:t>
      </w:r>
      <w:r w:rsidR="00571E4C" w:rsidRPr="00BF3E44">
        <w:rPr>
          <w:rFonts w:ascii="GHEA Grapalat" w:hAnsi="GHEA Grapalat" w:cs="GHEA Grapalat"/>
        </w:rPr>
        <w:t>открытый</w:t>
      </w:r>
      <w:r w:rsidR="00571E4C" w:rsidRPr="00BF3E44">
        <w:rPr>
          <w:rFonts w:ascii="GHEA Grapalat" w:hAnsi="GHEA Grapalat" w:cs="Sylfaen"/>
        </w:rPr>
        <w:t xml:space="preserve"> </w:t>
      </w:r>
      <w:r w:rsidR="00571E4C" w:rsidRPr="00BF3E44">
        <w:rPr>
          <w:rFonts w:ascii="GHEA Grapalat" w:hAnsi="GHEA Grapalat" w:cs="GHEA Grapalat"/>
        </w:rPr>
        <w:t>в</w:t>
      </w:r>
      <w:r w:rsidR="00571E4C" w:rsidRPr="00BF3E44">
        <w:rPr>
          <w:rFonts w:ascii="GHEA Grapalat" w:hAnsi="GHEA Grapalat" w:cs="Sylfaen"/>
        </w:rPr>
        <w:t xml:space="preserve"> </w:t>
      </w:r>
      <w:r w:rsidR="00571E4C" w:rsidRPr="00BF3E44">
        <w:rPr>
          <w:rFonts w:ascii="GHEA Grapalat" w:hAnsi="GHEA Grapalat" w:cs="GHEA Grapalat"/>
        </w:rPr>
        <w:t>Центральном</w:t>
      </w:r>
      <w:r w:rsidR="00571E4C" w:rsidRPr="00BF3E44">
        <w:rPr>
          <w:rFonts w:ascii="GHEA Grapalat" w:hAnsi="GHEA Grapalat" w:cs="Sylfaen"/>
        </w:rPr>
        <w:t xml:space="preserve"> </w:t>
      </w:r>
      <w:r w:rsidR="00571E4C" w:rsidRPr="00BF3E44">
        <w:rPr>
          <w:rFonts w:ascii="GHEA Grapalat" w:hAnsi="GHEA Grapalat" w:cs="GHEA Grapalat"/>
        </w:rPr>
        <w:t>казначействе</w:t>
      </w:r>
      <w:r w:rsidR="00571E4C" w:rsidRPr="00BF3E44">
        <w:rPr>
          <w:rFonts w:ascii="GHEA Grapalat" w:hAnsi="GHEA Grapalat" w:cs="Sylfaen"/>
        </w:rPr>
        <w:t xml:space="preserve"> </w:t>
      </w:r>
      <w:r w:rsidR="00571E4C" w:rsidRPr="00BF3E44">
        <w:rPr>
          <w:rFonts w:ascii="GHEA Grapalat" w:hAnsi="GHEA Grapalat" w:cs="GHEA Grapalat"/>
        </w:rPr>
        <w:t>на</w:t>
      </w:r>
      <w:r w:rsidR="00571E4C" w:rsidRPr="00BF3E44">
        <w:rPr>
          <w:rFonts w:ascii="GHEA Grapalat" w:hAnsi="GHEA Grapalat" w:cs="Sylfaen"/>
        </w:rPr>
        <w:t xml:space="preserve"> </w:t>
      </w:r>
      <w:r w:rsidR="00571E4C" w:rsidRPr="00BF3E44">
        <w:rPr>
          <w:rFonts w:ascii="GHEA Grapalat" w:hAnsi="GHEA Grapalat" w:cs="GHEA Grapalat"/>
        </w:rPr>
        <w:t>имя</w:t>
      </w:r>
      <w:r w:rsidR="00571E4C" w:rsidRPr="00BF3E44">
        <w:rPr>
          <w:rFonts w:ascii="GHEA Grapalat" w:hAnsi="GHEA Grapalat" w:cs="Sylfaen"/>
        </w:rPr>
        <w:t xml:space="preserve"> </w:t>
      </w:r>
      <w:r w:rsidR="00571E4C" w:rsidRPr="00BF3E44">
        <w:rPr>
          <w:rFonts w:ascii="GHEA Grapalat" w:hAnsi="GHEA Grapalat" w:cs="GHEA Grapalat"/>
        </w:rPr>
        <w:t>уполномоченного</w:t>
      </w:r>
      <w:r w:rsidR="00571E4C" w:rsidRPr="00BF3E44">
        <w:rPr>
          <w:rFonts w:ascii="GHEA Grapalat" w:hAnsi="GHEA Grapalat" w:cs="Sylfaen"/>
        </w:rPr>
        <w:t xml:space="preserve"> </w:t>
      </w:r>
      <w:r w:rsidR="00571E4C" w:rsidRPr="00BF3E44">
        <w:rPr>
          <w:rFonts w:ascii="GHEA Grapalat" w:hAnsi="GHEA Grapalat" w:cs="GHEA Grapalat"/>
        </w:rPr>
        <w:t>органа</w:t>
      </w:r>
      <w:r w:rsidR="00571E4C" w:rsidRPr="00BF3E44">
        <w:rPr>
          <w:rFonts w:ascii="GHEA Grapalat" w:hAnsi="GHEA Grapalat" w:cs="Sylfaen"/>
        </w:rPr>
        <w:t>.</w:t>
      </w:r>
    </w:p>
    <w:p w14:paraId="284D6486"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C1631F6"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3A877692"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9DC8E76" w14:textId="77777777" w:rsidR="00BE0C42" w:rsidRPr="00D01711" w:rsidRDefault="00030D40" w:rsidP="00D01711">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F97766" w:rsidRPr="004A4643">
        <w:rPr>
          <w:rFonts w:ascii="GHEA Grapalat" w:hAnsi="GHEA Grapalat"/>
          <w:i/>
        </w:rPr>
        <w:t xml:space="preserve"> </w:t>
      </w:r>
      <w:r w:rsidR="00F97766" w:rsidRPr="00F97766">
        <w:rPr>
          <w:rFonts w:ascii="GHEA Grapalat" w:hAnsi="GHEA Grapalat"/>
          <w:iCs/>
        </w:rPr>
        <w:t>одностороннем порядке утвержденного заявления-в виде неустойки (приложение 5.1) или наличных денег</w:t>
      </w:r>
      <w:r w:rsidR="00F97766" w:rsidRPr="0025254A">
        <w:rPr>
          <w:rFonts w:ascii="GHEA Grapalat" w:hAnsi="GHEA Grapalat"/>
        </w:rPr>
        <w:t xml:space="preserve"> </w:t>
      </w:r>
      <w:r w:rsidR="0058395E"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1D523364"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58A33CE"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1F253A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8811F23"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C947540"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16631BE7" w14:textId="77777777" w:rsidR="00362FEF" w:rsidRDefault="00362FEF">
      <w:pPr>
        <w:rPr>
          <w:rFonts w:ascii="GHEA Grapalat" w:hAnsi="GHEA Grapalat" w:cs="Sylfaen"/>
        </w:rPr>
      </w:pPr>
      <w:r>
        <w:rPr>
          <w:rFonts w:ascii="GHEA Grapalat" w:hAnsi="GHEA Grapalat" w:cs="Sylfaen"/>
        </w:rPr>
        <w:br w:type="page"/>
      </w:r>
    </w:p>
    <w:p w14:paraId="733225F0"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65E64ACB"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ED02915" w14:textId="77777777" w:rsidR="003D5CAF" w:rsidRPr="009044F1" w:rsidRDefault="003D5CAF" w:rsidP="005066AC">
      <w:pPr>
        <w:rPr>
          <w:rFonts w:ascii="GHEA Grapalat" w:hAnsi="GHEA Grapalat" w:cs="Arial"/>
          <w:b/>
        </w:rPr>
      </w:pPr>
    </w:p>
    <w:p w14:paraId="22C4F494"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8E7A57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9C3759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8"/>
        <w:t>14</w:t>
      </w:r>
      <w:r w:rsidRPr="009044F1">
        <w:rPr>
          <w:rFonts w:ascii="GHEA Grapalat" w:hAnsi="GHEA Grapalat"/>
        </w:rPr>
        <w:t>.</w:t>
      </w:r>
    </w:p>
    <w:p w14:paraId="0A82CD8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713FD00"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4DDC8FC"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B74392C" w14:textId="77777777" w:rsidR="00C54730" w:rsidRPr="00182C2E" w:rsidRDefault="00C54730" w:rsidP="00C54730">
      <w:pPr>
        <w:jc w:val="center"/>
        <w:rPr>
          <w:rFonts w:ascii="GHEA Grapalat" w:hAnsi="GHEA Grapalat"/>
          <w:b/>
        </w:rPr>
      </w:pPr>
    </w:p>
    <w:p w14:paraId="74C22DB7"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860B26D" w14:textId="77777777" w:rsidR="00C54730" w:rsidRPr="00182C2E" w:rsidRDefault="00C54730" w:rsidP="00C54730">
      <w:pPr>
        <w:jc w:val="center"/>
        <w:rPr>
          <w:rFonts w:ascii="GHEA Grapalat" w:hAnsi="GHEA Grapalat"/>
          <w:b/>
        </w:rPr>
      </w:pPr>
    </w:p>
    <w:p w14:paraId="10A9DDA3"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5FA8681E"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AAF1FB0"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0B5F8625"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AA9FFCC"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6C7247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0CE4CD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566674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495488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E0CBAFC"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96E421F"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5EB5A4F"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0F44145"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578D33A"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74C25C6"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F51DE45"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2C8BF86"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A687C4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575834B"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83AAE9B"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E4972C1"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2C45F7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28EE366"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EB6760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D9D5D0"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7EC510B"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FEE13F3" w14:textId="77777777" w:rsidR="00AE679C" w:rsidRPr="009044F1" w:rsidRDefault="00AE679C" w:rsidP="00B46D58">
      <w:pPr>
        <w:widowControl w:val="0"/>
        <w:spacing w:after="160"/>
        <w:jc w:val="center"/>
        <w:rPr>
          <w:rFonts w:ascii="GHEA Grapalat" w:hAnsi="GHEA Grapalat" w:cs="Sylfaen"/>
          <w:b/>
        </w:rPr>
      </w:pPr>
    </w:p>
    <w:p w14:paraId="2B801BFC" w14:textId="77777777" w:rsidR="004373E3" w:rsidRDefault="004373E3" w:rsidP="00B46D58">
      <w:pPr>
        <w:rPr>
          <w:rFonts w:ascii="GHEA Grapalat" w:hAnsi="GHEA Grapalat"/>
          <w:b/>
        </w:rPr>
      </w:pPr>
      <w:r>
        <w:rPr>
          <w:rFonts w:ascii="GHEA Grapalat" w:hAnsi="GHEA Grapalat"/>
          <w:b/>
        </w:rPr>
        <w:br w:type="page"/>
      </w:r>
    </w:p>
    <w:p w14:paraId="5B1DFF83" w14:textId="57CAA7BE" w:rsidR="008842CE" w:rsidRPr="00374F4A" w:rsidRDefault="00096865" w:rsidP="003978F9">
      <w:pPr>
        <w:widowControl w:val="0"/>
        <w:spacing w:after="160"/>
        <w:jc w:val="center"/>
        <w:rPr>
          <w:rFonts w:ascii="GHEA Grapalat" w:hAnsi="GHEA Grapalat"/>
          <w:b/>
        </w:rPr>
      </w:pPr>
      <w:r w:rsidRPr="009044F1">
        <w:rPr>
          <w:rFonts w:ascii="GHEA Grapalat" w:hAnsi="GHEA Grapalat"/>
          <w:b/>
        </w:rPr>
        <w:lastRenderedPageBreak/>
        <w:t>ЧАСТЬ II</w:t>
      </w:r>
    </w:p>
    <w:p w14:paraId="28E03A4E"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F7381">
        <w:rPr>
          <w:rFonts w:ascii="GHEA Grapalat" w:hAnsi="GHEA Grapalat"/>
          <w:b/>
        </w:rPr>
        <w:t>ЗАПРОС КОТИРОВОК</w:t>
      </w:r>
    </w:p>
    <w:p w14:paraId="3D298386" w14:textId="77777777" w:rsidR="00096865" w:rsidRPr="009044F1" w:rsidRDefault="00096865" w:rsidP="00B46D58">
      <w:pPr>
        <w:widowControl w:val="0"/>
        <w:spacing w:after="160"/>
        <w:jc w:val="center"/>
        <w:rPr>
          <w:rFonts w:ascii="GHEA Grapalat" w:hAnsi="GHEA Grapalat"/>
        </w:rPr>
      </w:pPr>
    </w:p>
    <w:p w14:paraId="7CA78690"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1E24F2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2045DC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C8E220A" w14:textId="77777777" w:rsidR="008F15B9" w:rsidRPr="00372C48" w:rsidRDefault="00096865" w:rsidP="00372C4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3BC9A7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57DE5D3"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9E6A466"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03DA13D"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075F863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76ADAD58"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9"/>
        <w:t>15</w:t>
      </w:r>
    </w:p>
    <w:p w14:paraId="7FE00B57"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0"/>
        <w:t>16</w:t>
      </w:r>
    </w:p>
    <w:p w14:paraId="51200AE8"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14:paraId="554F3B53"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BA3BF36"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33EB4F36"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54AA73A"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FE496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5525BB1"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394718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10D4859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4416A0A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31D8DC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0FD572E6" w14:textId="77777777" w:rsidR="00ED59E0" w:rsidRDefault="00ED59E0" w:rsidP="00B46D58">
      <w:pPr>
        <w:widowControl w:val="0"/>
        <w:tabs>
          <w:tab w:val="left" w:pos="1134"/>
        </w:tabs>
        <w:spacing w:after="160"/>
        <w:ind w:firstLine="567"/>
        <w:jc w:val="both"/>
        <w:rPr>
          <w:rFonts w:ascii="GHEA Grapalat" w:hAnsi="GHEA Grapalat"/>
        </w:rPr>
      </w:pPr>
    </w:p>
    <w:p w14:paraId="0AA5A658" w14:textId="77777777" w:rsidR="00ED59E0" w:rsidRDefault="00ED59E0" w:rsidP="00B46D58">
      <w:pPr>
        <w:widowControl w:val="0"/>
        <w:tabs>
          <w:tab w:val="left" w:pos="1134"/>
        </w:tabs>
        <w:spacing w:after="160"/>
        <w:ind w:firstLine="567"/>
        <w:jc w:val="both"/>
        <w:rPr>
          <w:rFonts w:ascii="GHEA Grapalat" w:hAnsi="GHEA Grapalat"/>
        </w:rPr>
      </w:pPr>
    </w:p>
    <w:p w14:paraId="0FEB27B5" w14:textId="77777777" w:rsidR="00ED59E0" w:rsidRPr="00E267E5" w:rsidRDefault="00ED59E0" w:rsidP="00B46D58">
      <w:pPr>
        <w:widowControl w:val="0"/>
        <w:tabs>
          <w:tab w:val="left" w:pos="1134"/>
        </w:tabs>
        <w:spacing w:after="160"/>
        <w:ind w:firstLine="567"/>
        <w:jc w:val="both"/>
        <w:rPr>
          <w:rFonts w:ascii="GHEA Grapalat" w:hAnsi="GHEA Grapalat"/>
        </w:rPr>
      </w:pPr>
    </w:p>
    <w:p w14:paraId="4B5F04E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74BC399"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09B887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9CF2CCC" w14:textId="7AC858EF" w:rsidR="00A53ECF" w:rsidRDefault="00A53ECF">
      <w:pPr>
        <w:rPr>
          <w:rFonts w:ascii="GHEA Grapalat" w:hAnsi="GHEA Grapalat"/>
          <w:b/>
        </w:rPr>
      </w:pPr>
      <w:r>
        <w:rPr>
          <w:rFonts w:ascii="GHEA Grapalat" w:hAnsi="GHEA Grapalat"/>
          <w:b/>
        </w:rPr>
        <w:br w:type="page"/>
      </w:r>
    </w:p>
    <w:p w14:paraId="7308C84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BF679B5" w14:textId="77777777" w:rsidR="001300B5" w:rsidRDefault="001300B5" w:rsidP="00B46D58">
      <w:pPr>
        <w:pStyle w:val="norm"/>
        <w:widowControl w:val="0"/>
        <w:spacing w:after="160" w:line="240" w:lineRule="auto"/>
        <w:ind w:firstLine="284"/>
        <w:jc w:val="right"/>
        <w:rPr>
          <w:rFonts w:ascii="GHEA Grapalat" w:hAnsi="GHEA Grapalat"/>
          <w:b/>
          <w:sz w:val="24"/>
          <w:szCs w:val="24"/>
        </w:rPr>
      </w:pPr>
    </w:p>
    <w:p w14:paraId="59A7E84C"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198799C2" w14:textId="66C66703"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296C89">
        <w:rPr>
          <w:rFonts w:ascii="GHEA Grapalat" w:hAnsi="GHEA Grapalat"/>
          <w:b/>
          <w:sz w:val="24"/>
          <w:szCs w:val="24"/>
        </w:rPr>
        <w:t>SHMAHKS-GH-APZB-26/1</w:t>
      </w:r>
      <w:r w:rsidR="00B666FB">
        <w:rPr>
          <w:rStyle w:val="af6"/>
          <w:rFonts w:ascii="GHEA Grapalat" w:hAnsi="GHEA Grapalat"/>
          <w:b/>
          <w:sz w:val="24"/>
          <w:szCs w:val="24"/>
        </w:rPr>
        <w:footnoteReference w:customMarkFollows="1" w:id="11"/>
        <w:t>*</w:t>
      </w:r>
      <w:r w:rsidR="006132ED">
        <w:rPr>
          <w:rFonts w:ascii="GHEA Grapalat" w:hAnsi="GHEA Grapalat"/>
          <w:sz w:val="24"/>
          <w:szCs w:val="24"/>
        </w:rPr>
        <w:t>"</w:t>
      </w:r>
    </w:p>
    <w:p w14:paraId="02225B68" w14:textId="77777777" w:rsidR="00B2572B" w:rsidRPr="00374F4A" w:rsidRDefault="00B2572B" w:rsidP="00B46D58">
      <w:pPr>
        <w:widowControl w:val="0"/>
        <w:spacing w:after="120"/>
        <w:jc w:val="center"/>
        <w:rPr>
          <w:rFonts w:ascii="GHEA Grapalat" w:hAnsi="GHEA Grapalat" w:cs="Sylfaen"/>
          <w:b/>
        </w:rPr>
      </w:pPr>
    </w:p>
    <w:p w14:paraId="7B195389"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5A695C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F7381">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32CD9A96" w14:textId="77777777" w:rsidR="00B2572B" w:rsidRPr="00374F4A" w:rsidRDefault="00B2572B" w:rsidP="00B46D58">
      <w:pPr>
        <w:widowControl w:val="0"/>
        <w:spacing w:after="120"/>
        <w:jc w:val="center"/>
        <w:rPr>
          <w:rFonts w:ascii="GHEA Grapalat" w:hAnsi="GHEA Grapalat"/>
        </w:rPr>
      </w:pPr>
    </w:p>
    <w:p w14:paraId="14B0406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8A3E6C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2D8D940"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413433D"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20776F1" w14:textId="71D920AF"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296C89">
        <w:rPr>
          <w:rFonts w:ascii="GHEA Grapalat" w:hAnsi="GHEA Grapalat"/>
        </w:rPr>
        <w:t>SHMAHKS-GH-APZB-26/1</w:t>
      </w:r>
      <w:r w:rsidR="006132ED">
        <w:rPr>
          <w:rFonts w:ascii="GHEA Grapalat" w:hAnsi="GHEA Grapalat"/>
        </w:rPr>
        <w:t>"</w:t>
      </w:r>
    </w:p>
    <w:p w14:paraId="036AD817"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4F0AA5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FC3D075"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620CDDA"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3860AA0"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8525B3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A822493" w14:textId="77777777" w:rsidR="000612B9" w:rsidRDefault="000612B9" w:rsidP="00B46D58">
      <w:pPr>
        <w:jc w:val="both"/>
        <w:rPr>
          <w:rFonts w:ascii="GHEA Grapalat" w:hAnsi="GHEA Grapalat"/>
        </w:rPr>
      </w:pPr>
    </w:p>
    <w:p w14:paraId="5DC1DBD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11BA90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D30A79E" w14:textId="77777777" w:rsidR="000612B9" w:rsidRDefault="000612B9" w:rsidP="00B46D58">
      <w:pPr>
        <w:jc w:val="both"/>
        <w:rPr>
          <w:rFonts w:ascii="GHEA Grapalat" w:hAnsi="GHEA Grapalat"/>
        </w:rPr>
      </w:pPr>
    </w:p>
    <w:p w14:paraId="5E9B4139"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52205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54BC1E8" w14:textId="77777777" w:rsidR="00B138F3" w:rsidRDefault="00B138F3" w:rsidP="00B46D58">
      <w:pPr>
        <w:jc w:val="both"/>
        <w:rPr>
          <w:rFonts w:ascii="GHEA Grapalat" w:hAnsi="GHEA Grapalat"/>
        </w:rPr>
      </w:pPr>
    </w:p>
    <w:p w14:paraId="465A8758"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A071F4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E4888C5" w14:textId="77777777" w:rsidR="00B138F3" w:rsidRDefault="00B138F3" w:rsidP="00F96993">
      <w:pPr>
        <w:jc w:val="both"/>
        <w:rPr>
          <w:rFonts w:ascii="GHEA Grapalat" w:hAnsi="GHEA Grapalat"/>
        </w:rPr>
      </w:pPr>
    </w:p>
    <w:p w14:paraId="5FB39F1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8EB38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42D15C5A" w14:textId="77777777" w:rsidR="00B16483" w:rsidRDefault="00B16483" w:rsidP="00F96993">
      <w:pPr>
        <w:jc w:val="both"/>
        <w:rPr>
          <w:rFonts w:ascii="GHEA Grapalat" w:hAnsi="GHEA Grapalat"/>
          <w:sz w:val="18"/>
          <w:szCs w:val="18"/>
        </w:rPr>
      </w:pPr>
    </w:p>
    <w:p w14:paraId="74D0D38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A505617"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70354B2" w14:textId="77777777" w:rsidR="00B16483" w:rsidRPr="00D3436F" w:rsidRDefault="00B16483" w:rsidP="00B16483">
      <w:pPr>
        <w:tabs>
          <w:tab w:val="left" w:pos="7371"/>
        </w:tabs>
        <w:spacing w:after="160"/>
        <w:ind w:left="3544" w:firstLine="3"/>
        <w:jc w:val="both"/>
        <w:rPr>
          <w:rFonts w:ascii="GHEA Grapalat" w:hAnsi="GHEA Grapalat"/>
          <w:sz w:val="16"/>
        </w:rPr>
      </w:pPr>
    </w:p>
    <w:p w14:paraId="65D50E2C"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398DA23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9944DCE"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lastRenderedPageBreak/>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1979920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67E50218" w14:textId="77777777" w:rsidR="009E1F0A" w:rsidRPr="004F23CF" w:rsidRDefault="009E1F0A" w:rsidP="009E1F0A">
      <w:pPr>
        <w:rPr>
          <w:rFonts w:ascii="GHEA Grapalat" w:hAnsi="GHEA Grapalat"/>
          <w:i/>
          <w:sz w:val="16"/>
          <w:vertAlign w:val="superscript"/>
          <w:lang w:val="es-ES"/>
        </w:rPr>
      </w:pPr>
    </w:p>
    <w:p w14:paraId="578E38D8" w14:textId="599EA8C3"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0F7381">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xml:space="preserve">" </w:t>
      </w:r>
      <w:r w:rsidR="00296C89">
        <w:rPr>
          <w:rFonts w:ascii="GHEA Grapalat" w:hAnsi="GHEA Grapalat"/>
        </w:rPr>
        <w:t>SHMAHKS-GH-APZB-26/1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0627A66A"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3A27F23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98433A6" w14:textId="11B7DFBD"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0F7381">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296C89">
        <w:rPr>
          <w:rFonts w:ascii="GHEA Grapalat" w:hAnsi="GHEA Grapalat"/>
        </w:rPr>
        <w:t>SHMAHKS-GH-APZB-26/1</w:t>
      </w:r>
      <w:r w:rsidRPr="00AF791F">
        <w:rPr>
          <w:rFonts w:ascii="GHEA Grapalat" w:hAnsi="GHEA Grapalat"/>
        </w:rPr>
        <w:t>"*</w:t>
      </w:r>
    </w:p>
    <w:p w14:paraId="4FBE30F5"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4E69160C"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F7381">
        <w:rPr>
          <w:rFonts w:ascii="GHEA Grapalat" w:hAnsi="GHEA Grapalat"/>
        </w:rPr>
        <w:t>запрос котировок</w:t>
      </w:r>
      <w:r>
        <w:rPr>
          <w:rFonts w:ascii="GHEA Grapalat" w:hAnsi="GHEA Grapalat"/>
        </w:rPr>
        <w:t xml:space="preserve"> случая     одновременного </w:t>
      </w:r>
    </w:p>
    <w:p w14:paraId="307FAB8B"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CE4BD8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E47A93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E32FC7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50C5380"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4EC0920" w14:textId="77777777" w:rsidR="006B3E56" w:rsidRDefault="006B3E56" w:rsidP="00B46D58">
      <w:pPr>
        <w:widowControl w:val="0"/>
        <w:spacing w:after="160"/>
        <w:jc w:val="both"/>
        <w:rPr>
          <w:ins w:id="6"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E26F03C"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26DAFEF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3A7358E4" w14:textId="77777777" w:rsidR="00923711" w:rsidRDefault="009A73EA" w:rsidP="00372C48">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2"/>
        <w:t>**</w:t>
      </w:r>
      <w:r>
        <w:rPr>
          <w:rFonts w:ascii="GHEA Grapalat" w:hAnsi="GHEA Grapalat"/>
          <w:sz w:val="28"/>
          <w:szCs w:val="28"/>
        </w:rPr>
        <w:t>.</w:t>
      </w:r>
    </w:p>
    <w:p w14:paraId="7625E789" w14:textId="77777777" w:rsidR="00110534" w:rsidRDefault="00F36AD3" w:rsidP="00B46D58">
      <w:pPr>
        <w:jc w:val="both"/>
        <w:rPr>
          <w:rFonts w:ascii="GHEA Grapalat" w:hAnsi="GHEA Grapalat"/>
        </w:rPr>
      </w:pPr>
      <w:r>
        <w:rPr>
          <w:rFonts w:ascii="GHEA Grapalat" w:hAnsi="GHEA Grapalat"/>
        </w:rPr>
        <w:t xml:space="preserve"> </w:t>
      </w:r>
    </w:p>
    <w:p w14:paraId="27306244"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063688F9"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753169C2" w14:textId="77777777" w:rsidR="00F855BB" w:rsidRPr="000811C1" w:rsidRDefault="00F855BB" w:rsidP="00372C48">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3B32540" w14:textId="77777777" w:rsidR="006B3E56" w:rsidRPr="00D3436F" w:rsidRDefault="006B3E56" w:rsidP="00B46D58">
      <w:pPr>
        <w:tabs>
          <w:tab w:val="left" w:pos="7371"/>
        </w:tabs>
        <w:spacing w:after="160"/>
        <w:ind w:left="3544" w:firstLine="3"/>
        <w:jc w:val="both"/>
        <w:rPr>
          <w:rFonts w:ascii="GHEA Grapalat" w:hAnsi="GHEA Grapalat"/>
          <w:sz w:val="16"/>
        </w:rPr>
      </w:pPr>
    </w:p>
    <w:p w14:paraId="0AA8BFC7" w14:textId="77777777" w:rsidR="006B3E56" w:rsidRPr="00770B03" w:rsidRDefault="006B3E56" w:rsidP="00B46D58">
      <w:pPr>
        <w:tabs>
          <w:tab w:val="left" w:pos="7371"/>
        </w:tabs>
        <w:spacing w:after="160"/>
        <w:ind w:left="3544" w:firstLine="3"/>
        <w:jc w:val="both"/>
        <w:rPr>
          <w:rFonts w:ascii="GHEA Grapalat" w:hAnsi="GHEA Grapalat"/>
          <w:sz w:val="16"/>
        </w:rPr>
      </w:pPr>
    </w:p>
    <w:p w14:paraId="06D1D9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B889A0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2892130"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1CAD57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D6C7527" w14:textId="77777777" w:rsidR="00123294" w:rsidRDefault="00123294" w:rsidP="00B46D58">
      <w:pPr>
        <w:rPr>
          <w:rFonts w:ascii="GHEA Grapalat" w:hAnsi="GHEA Grapalat"/>
          <w:b/>
        </w:rPr>
      </w:pPr>
      <w:r>
        <w:rPr>
          <w:rFonts w:ascii="GHEA Grapalat" w:hAnsi="GHEA Grapalat"/>
          <w:b/>
        </w:rPr>
        <w:br w:type="page"/>
      </w:r>
    </w:p>
    <w:p w14:paraId="04D71CC2" w14:textId="77777777" w:rsidR="00B048B2" w:rsidRDefault="00B048B2" w:rsidP="00B46D58">
      <w:pPr>
        <w:rPr>
          <w:rFonts w:ascii="GHEA Grapalat" w:hAnsi="GHEA Grapalat"/>
          <w:b/>
        </w:rPr>
      </w:pPr>
    </w:p>
    <w:p w14:paraId="4B76EBCF"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C4139EB" w14:textId="187CC54C"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96C89">
        <w:rPr>
          <w:rFonts w:ascii="GHEA Grapalat" w:hAnsi="GHEA Grapalat"/>
          <w:b/>
          <w:sz w:val="24"/>
          <w:szCs w:val="24"/>
        </w:rPr>
        <w:t>SHMAHKS-GH-APZB-26/1</w:t>
      </w:r>
      <w:r>
        <w:rPr>
          <w:rFonts w:ascii="GHEA Grapalat" w:hAnsi="GHEA Grapalat"/>
          <w:b/>
          <w:sz w:val="24"/>
          <w:szCs w:val="24"/>
        </w:rPr>
        <w:t>"</w:t>
      </w:r>
      <w:r>
        <w:rPr>
          <w:rStyle w:val="af6"/>
          <w:rFonts w:ascii="GHEA Grapalat" w:hAnsi="GHEA Grapalat"/>
          <w:b/>
          <w:sz w:val="24"/>
          <w:szCs w:val="24"/>
        </w:rPr>
        <w:footnoteReference w:customMarkFollows="1" w:id="13"/>
        <w:t>*</w:t>
      </w:r>
    </w:p>
    <w:p w14:paraId="5D57BE6B" w14:textId="77777777" w:rsidR="00D043C1" w:rsidRPr="009044F1" w:rsidRDefault="00D043C1" w:rsidP="00D043C1">
      <w:pPr>
        <w:widowControl w:val="0"/>
        <w:spacing w:after="160"/>
        <w:ind w:left="567" w:right="565"/>
        <w:jc w:val="center"/>
        <w:rPr>
          <w:rFonts w:ascii="GHEA Grapalat" w:hAnsi="GHEA Grapalat"/>
          <w:b/>
        </w:rPr>
      </w:pPr>
    </w:p>
    <w:p w14:paraId="0A30E4BE"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0C406A6"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4B3FB591"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66255C68"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4256EEBA"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1C113375" w14:textId="59CA3858"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296C89">
        <w:rPr>
          <w:rFonts w:ascii="GHEA Grapalat" w:hAnsi="GHEA Grapalat"/>
        </w:rPr>
        <w:t>SHMAHKS-GH-APZB-26/1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53FCB058" w14:textId="77777777" w:rsidTr="00FF3F2A">
        <w:tc>
          <w:tcPr>
            <w:tcW w:w="1042" w:type="dxa"/>
            <w:vMerge w:val="restart"/>
            <w:vAlign w:val="center"/>
          </w:tcPr>
          <w:p w14:paraId="5AEFD9D5" w14:textId="77777777" w:rsidR="00EE1022" w:rsidRDefault="00EE1022" w:rsidP="00FF3F2A">
            <w:pPr>
              <w:widowControl w:val="0"/>
              <w:jc w:val="center"/>
              <w:rPr>
                <w:rFonts w:ascii="GHEA Grapalat" w:hAnsi="GHEA Grapalat"/>
                <w:b/>
                <w:sz w:val="20"/>
                <w:szCs w:val="20"/>
              </w:rPr>
            </w:pPr>
          </w:p>
          <w:p w14:paraId="3E84A16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1311B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3B51EC07" w14:textId="77777777" w:rsidTr="000811C1">
        <w:trPr>
          <w:trHeight w:val="696"/>
        </w:trPr>
        <w:tc>
          <w:tcPr>
            <w:tcW w:w="1042" w:type="dxa"/>
            <w:vMerge/>
            <w:vAlign w:val="center"/>
          </w:tcPr>
          <w:p w14:paraId="2006122A"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23F38D4E"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5180BE1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5308EFD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8E4E3A5"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FFDE5B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6A618C5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6227F901" w14:textId="77777777" w:rsidTr="00FF3F2A">
        <w:tc>
          <w:tcPr>
            <w:tcW w:w="1042" w:type="dxa"/>
          </w:tcPr>
          <w:p w14:paraId="50D89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2111245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9AB717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12D095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7CB6AE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1CFF648"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66FCF98D" w14:textId="77777777" w:rsidTr="00FF3F2A">
        <w:tc>
          <w:tcPr>
            <w:tcW w:w="1042" w:type="dxa"/>
          </w:tcPr>
          <w:p w14:paraId="328874D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7F6BE3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0FEBE54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7C6949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83FB54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F1B579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1785062B" w14:textId="77777777" w:rsidTr="00FF3F2A">
        <w:tc>
          <w:tcPr>
            <w:tcW w:w="1042" w:type="dxa"/>
          </w:tcPr>
          <w:p w14:paraId="11FE760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6A03D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14770B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1CBAFC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C67894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B0A5C55"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654A5891" w14:textId="77777777" w:rsidR="00D043C1" w:rsidRDefault="00D043C1" w:rsidP="00D043C1">
      <w:pPr>
        <w:widowControl w:val="0"/>
        <w:tabs>
          <w:tab w:val="left" w:pos="6804"/>
        </w:tabs>
        <w:jc w:val="center"/>
        <w:rPr>
          <w:rFonts w:ascii="GHEA Grapalat" w:hAnsi="GHEA Grapalat"/>
          <w:lang w:val="en-US"/>
        </w:rPr>
      </w:pPr>
    </w:p>
    <w:p w14:paraId="70348E4F"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B44728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7BEA4209" w14:textId="77777777" w:rsidR="00D043C1" w:rsidRPr="008875C7" w:rsidRDefault="00D043C1" w:rsidP="00D043C1">
      <w:pPr>
        <w:widowControl w:val="0"/>
        <w:spacing w:after="160"/>
        <w:jc w:val="right"/>
        <w:rPr>
          <w:rFonts w:ascii="GHEA Grapalat" w:hAnsi="GHEA Grapalat"/>
        </w:rPr>
      </w:pPr>
    </w:p>
    <w:p w14:paraId="64F45EC9"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0DE52741" w14:textId="77777777" w:rsidR="00D043C1" w:rsidRDefault="00D043C1" w:rsidP="00D043C1">
      <w:pPr>
        <w:rPr>
          <w:rFonts w:ascii="GHEA Grapalat" w:hAnsi="GHEA Grapalat"/>
        </w:rPr>
      </w:pPr>
      <w:r>
        <w:rPr>
          <w:rFonts w:ascii="GHEA Grapalat" w:hAnsi="GHEA Grapalat"/>
        </w:rPr>
        <w:br w:type="page"/>
      </w:r>
    </w:p>
    <w:p w14:paraId="2B1FA11C"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7774875C" w14:textId="77777777"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0F7381">
        <w:rPr>
          <w:rFonts w:ascii="GHEA Grapalat" w:hAnsi="GHEA Grapalat"/>
          <w:b/>
        </w:rPr>
        <w:t>запрос котировок</w:t>
      </w:r>
    </w:p>
    <w:p w14:paraId="4C79CC9B" w14:textId="63A4F8EA"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296C89">
        <w:rPr>
          <w:rFonts w:ascii="GHEA Grapalat" w:hAnsi="GHEA Grapalat"/>
          <w:b/>
          <w:sz w:val="24"/>
          <w:szCs w:val="24"/>
        </w:rPr>
        <w:t>SHMAHKS-GH-APZB-26/1</w:t>
      </w:r>
      <w:r w:rsidR="000B5664">
        <w:rPr>
          <w:rFonts w:ascii="GHEA Grapalat" w:hAnsi="GHEA Grapalat"/>
          <w:b/>
          <w:sz w:val="24"/>
          <w:szCs w:val="24"/>
        </w:rPr>
        <w:t>*</w:t>
      </w:r>
      <w:r>
        <w:rPr>
          <w:rFonts w:ascii="GHEA Grapalat" w:hAnsi="GHEA Grapalat"/>
          <w:b/>
          <w:sz w:val="24"/>
          <w:szCs w:val="24"/>
        </w:rPr>
        <w:t>"</w:t>
      </w:r>
    </w:p>
    <w:p w14:paraId="77AB3DA2" w14:textId="77777777" w:rsidR="00F016A2" w:rsidRDefault="00F016A2">
      <w:pPr>
        <w:rPr>
          <w:rFonts w:ascii="GHEA Grapalat" w:hAnsi="GHEA Grapalat"/>
          <w:b/>
        </w:rPr>
      </w:pPr>
    </w:p>
    <w:p w14:paraId="7F685C32"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61A5DD2D"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32300A8" w14:textId="77777777" w:rsidR="00F016A2" w:rsidRPr="00ED3A13" w:rsidRDefault="00F016A2" w:rsidP="00F016A2">
      <w:pPr>
        <w:ind w:left="360" w:hanging="360"/>
        <w:jc w:val="center"/>
        <w:rPr>
          <w:rFonts w:ascii="GHEA Grapalat" w:eastAsia="GHEA Grapalat" w:hAnsi="GHEA Grapalat" w:cs="GHEA Grapalat"/>
          <w:b/>
        </w:rPr>
      </w:pPr>
    </w:p>
    <w:p w14:paraId="60DD09CA"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ACD85A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86B7325" w14:textId="77777777" w:rsidTr="006D2CDF">
        <w:tc>
          <w:tcPr>
            <w:tcW w:w="2836" w:type="dxa"/>
            <w:shd w:val="clear" w:color="auto" w:fill="D9E2F3"/>
            <w:vAlign w:val="center"/>
          </w:tcPr>
          <w:p w14:paraId="598CB6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49CD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13E6B4" w14:textId="77777777" w:rsidTr="006D2CDF">
        <w:tc>
          <w:tcPr>
            <w:tcW w:w="2836" w:type="dxa"/>
            <w:shd w:val="clear" w:color="auto" w:fill="D9E2F3"/>
            <w:vAlign w:val="center"/>
          </w:tcPr>
          <w:p w14:paraId="2D2D46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D022A0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0B589D" w14:textId="77777777" w:rsidTr="006D2CDF">
        <w:tc>
          <w:tcPr>
            <w:tcW w:w="2836" w:type="dxa"/>
            <w:shd w:val="clear" w:color="auto" w:fill="D9E2F3"/>
            <w:vAlign w:val="center"/>
          </w:tcPr>
          <w:p w14:paraId="718640C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703E1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9A7257" w14:textId="77777777" w:rsidTr="006D2CDF">
        <w:tc>
          <w:tcPr>
            <w:tcW w:w="2836" w:type="dxa"/>
            <w:shd w:val="clear" w:color="auto" w:fill="D9E2F3"/>
            <w:vAlign w:val="center"/>
          </w:tcPr>
          <w:p w14:paraId="5D5371D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5428FF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0EC439" w14:textId="77777777" w:rsidTr="006D2CDF">
        <w:tc>
          <w:tcPr>
            <w:tcW w:w="2836" w:type="dxa"/>
            <w:shd w:val="clear" w:color="auto" w:fill="D9E2F3"/>
            <w:vAlign w:val="center"/>
          </w:tcPr>
          <w:p w14:paraId="51214B7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55A23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2F53B8" w14:textId="77777777" w:rsidTr="006D2CDF">
        <w:tc>
          <w:tcPr>
            <w:tcW w:w="2836" w:type="dxa"/>
            <w:shd w:val="clear" w:color="auto" w:fill="D9E2F3"/>
            <w:vAlign w:val="center"/>
          </w:tcPr>
          <w:p w14:paraId="478AA98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D978753"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5BC9011D" w14:textId="77777777" w:rsidTr="006D2CDF">
        <w:tc>
          <w:tcPr>
            <w:tcW w:w="2836" w:type="dxa"/>
            <w:shd w:val="clear" w:color="auto" w:fill="D9E2F3"/>
            <w:vAlign w:val="center"/>
          </w:tcPr>
          <w:p w14:paraId="17AB8826"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A92C62A"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493C96C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7020C8E" w14:textId="77777777" w:rsidTr="006D2CDF">
        <w:tc>
          <w:tcPr>
            <w:tcW w:w="2835" w:type="dxa"/>
            <w:shd w:val="clear" w:color="auto" w:fill="D9E2F3"/>
            <w:vAlign w:val="center"/>
          </w:tcPr>
          <w:p w14:paraId="3471BA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A15F26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D2157FD" w14:textId="77777777" w:rsidTr="006D2CDF">
        <w:trPr>
          <w:trHeight w:val="1487"/>
        </w:trPr>
        <w:tc>
          <w:tcPr>
            <w:tcW w:w="2835" w:type="dxa"/>
            <w:shd w:val="clear" w:color="auto" w:fill="D9E2F3"/>
            <w:vAlign w:val="center"/>
          </w:tcPr>
          <w:p w14:paraId="74A845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683109D" w14:textId="77777777" w:rsidR="00F016A2" w:rsidRPr="00FD1EE4" w:rsidRDefault="00F016A2" w:rsidP="006D2CDF">
            <w:pPr>
              <w:spacing w:before="240" w:after="240"/>
              <w:rPr>
                <w:rFonts w:ascii="GHEA Grapalat" w:eastAsia="GHEA Grapalat" w:hAnsi="GHEA Grapalat" w:cs="GHEA Grapalat"/>
              </w:rPr>
            </w:pPr>
          </w:p>
        </w:tc>
      </w:tr>
    </w:tbl>
    <w:p w14:paraId="23394F9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5ACC64" w14:textId="77777777" w:rsidTr="006D2CDF">
        <w:tc>
          <w:tcPr>
            <w:tcW w:w="2835" w:type="dxa"/>
            <w:shd w:val="clear" w:color="auto" w:fill="D9E2F3"/>
            <w:vAlign w:val="center"/>
          </w:tcPr>
          <w:p w14:paraId="68B0178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68423B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C9A9CB" w14:textId="77777777" w:rsidTr="006D2CDF">
        <w:tc>
          <w:tcPr>
            <w:tcW w:w="2835" w:type="dxa"/>
            <w:shd w:val="clear" w:color="auto" w:fill="D9E2F3"/>
            <w:vAlign w:val="center"/>
          </w:tcPr>
          <w:p w14:paraId="745FF8E8"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0DCE1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344066" w14:textId="77777777" w:rsidTr="006D2CDF">
        <w:tc>
          <w:tcPr>
            <w:tcW w:w="2835" w:type="dxa"/>
            <w:shd w:val="clear" w:color="auto" w:fill="D9E2F3"/>
            <w:vAlign w:val="center"/>
          </w:tcPr>
          <w:p w14:paraId="5783C0B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4840803" w14:textId="77777777" w:rsidR="00F016A2" w:rsidRPr="00FD1EE4" w:rsidRDefault="00F016A2" w:rsidP="006D2CDF">
            <w:pPr>
              <w:spacing w:before="240" w:after="240"/>
              <w:rPr>
                <w:rFonts w:ascii="GHEA Grapalat" w:eastAsia="GHEA Grapalat" w:hAnsi="GHEA Grapalat" w:cs="GHEA Grapalat"/>
              </w:rPr>
            </w:pPr>
          </w:p>
        </w:tc>
      </w:tr>
    </w:tbl>
    <w:p w14:paraId="57972C58"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5D8D1B03"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971BA06" w14:textId="77777777" w:rsidTr="006D2CDF">
        <w:tc>
          <w:tcPr>
            <w:tcW w:w="2835" w:type="dxa"/>
            <w:shd w:val="clear" w:color="auto" w:fill="D9E2F3"/>
            <w:vAlign w:val="center"/>
          </w:tcPr>
          <w:p w14:paraId="09522347"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F1FFE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D1F4E9" w14:textId="77777777" w:rsidTr="006D2CDF">
        <w:tc>
          <w:tcPr>
            <w:tcW w:w="2835" w:type="dxa"/>
            <w:shd w:val="clear" w:color="auto" w:fill="D9E2F3"/>
            <w:vAlign w:val="center"/>
          </w:tcPr>
          <w:p w14:paraId="1AFA6B1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13EC5051" w14:textId="77777777" w:rsidR="00F016A2" w:rsidRPr="00FD1EE4" w:rsidRDefault="00F016A2" w:rsidP="006D2CDF">
            <w:pPr>
              <w:spacing w:before="240" w:after="240"/>
              <w:rPr>
                <w:rFonts w:ascii="GHEA Grapalat" w:eastAsia="GHEA Grapalat" w:hAnsi="GHEA Grapalat" w:cs="GHEA Grapalat"/>
              </w:rPr>
            </w:pPr>
          </w:p>
        </w:tc>
      </w:tr>
    </w:tbl>
    <w:p w14:paraId="70AD856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8BF5E0D" w14:textId="77777777" w:rsidTr="006D2CDF">
        <w:tc>
          <w:tcPr>
            <w:tcW w:w="2835" w:type="dxa"/>
            <w:shd w:val="clear" w:color="auto" w:fill="D9E2F3"/>
            <w:vAlign w:val="center"/>
          </w:tcPr>
          <w:p w14:paraId="4BE3BCE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AD1ABF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E63D241" w14:textId="77777777" w:rsidTr="006D2CDF">
        <w:tc>
          <w:tcPr>
            <w:tcW w:w="2835" w:type="dxa"/>
            <w:shd w:val="clear" w:color="auto" w:fill="D9E2F3"/>
            <w:vAlign w:val="center"/>
          </w:tcPr>
          <w:p w14:paraId="4087F6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B06C94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FEDB75" w14:textId="77777777" w:rsidTr="006D2CDF">
        <w:tc>
          <w:tcPr>
            <w:tcW w:w="2835" w:type="dxa"/>
            <w:shd w:val="clear" w:color="auto" w:fill="D9E2F3"/>
            <w:vAlign w:val="center"/>
          </w:tcPr>
          <w:p w14:paraId="2685C2F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49505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AF5241" w14:textId="77777777" w:rsidTr="006D2CDF">
        <w:tc>
          <w:tcPr>
            <w:tcW w:w="2835" w:type="dxa"/>
            <w:shd w:val="clear" w:color="auto" w:fill="D9E2F3"/>
            <w:vAlign w:val="center"/>
          </w:tcPr>
          <w:p w14:paraId="3335C07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02662F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E69C79" w14:textId="77777777" w:rsidTr="006D2CDF">
        <w:tc>
          <w:tcPr>
            <w:tcW w:w="2835" w:type="dxa"/>
            <w:shd w:val="clear" w:color="auto" w:fill="D9E2F3"/>
            <w:vAlign w:val="center"/>
          </w:tcPr>
          <w:p w14:paraId="1FF36E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8D43AF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988896" w14:textId="77777777" w:rsidTr="006D2CDF">
        <w:trPr>
          <w:trHeight w:val="1361"/>
        </w:trPr>
        <w:tc>
          <w:tcPr>
            <w:tcW w:w="2835" w:type="dxa"/>
            <w:shd w:val="clear" w:color="auto" w:fill="D9E2F3"/>
            <w:vAlign w:val="center"/>
          </w:tcPr>
          <w:p w14:paraId="0A0DB5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AEAB7C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2FCA235" w14:textId="77777777" w:rsidTr="006D2CDF">
        <w:tc>
          <w:tcPr>
            <w:tcW w:w="2835" w:type="dxa"/>
            <w:shd w:val="clear" w:color="auto" w:fill="D9E2F3"/>
            <w:vAlign w:val="center"/>
          </w:tcPr>
          <w:p w14:paraId="5BBCA6A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6F531FEC" w14:textId="77777777" w:rsidR="00F016A2" w:rsidRPr="00FD1EE4" w:rsidRDefault="00F016A2" w:rsidP="006D2CDF">
            <w:pPr>
              <w:spacing w:before="240" w:after="240"/>
              <w:rPr>
                <w:rFonts w:ascii="GHEA Grapalat" w:eastAsia="GHEA Grapalat" w:hAnsi="GHEA Grapalat" w:cs="GHEA Grapalat"/>
              </w:rPr>
            </w:pPr>
          </w:p>
        </w:tc>
      </w:tr>
    </w:tbl>
    <w:p w14:paraId="10E7C6AA"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C028FE9" w14:textId="77777777" w:rsidTr="006D2CDF">
        <w:tc>
          <w:tcPr>
            <w:tcW w:w="2836" w:type="dxa"/>
            <w:shd w:val="clear" w:color="auto" w:fill="D9E2F3"/>
            <w:vAlign w:val="center"/>
          </w:tcPr>
          <w:p w14:paraId="26BD2174"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0B933B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51BDEC" w14:textId="77777777" w:rsidTr="006D2CDF">
        <w:tc>
          <w:tcPr>
            <w:tcW w:w="2836" w:type="dxa"/>
            <w:shd w:val="clear" w:color="auto" w:fill="D9E2F3"/>
            <w:vAlign w:val="center"/>
          </w:tcPr>
          <w:p w14:paraId="2957A49A"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2528250" w14:textId="77777777" w:rsidR="00F016A2" w:rsidRPr="00FD1EE4" w:rsidRDefault="00370F79"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25DECC9" w14:textId="77777777" w:rsidR="00F016A2" w:rsidRPr="00FD1EE4" w:rsidRDefault="00370F79"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2EFFDF1" w14:textId="77777777" w:rsidR="00F016A2" w:rsidRPr="00CB7DFD"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7BEE067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5452E65" w14:textId="77777777" w:rsidTr="006D2CDF">
        <w:tc>
          <w:tcPr>
            <w:tcW w:w="2837" w:type="dxa"/>
            <w:shd w:val="clear" w:color="auto" w:fill="D9E2F3"/>
            <w:vAlign w:val="center"/>
          </w:tcPr>
          <w:p w14:paraId="757A6C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49C8F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1A54D8" w14:textId="77777777" w:rsidTr="006D2CDF">
        <w:tc>
          <w:tcPr>
            <w:tcW w:w="2837" w:type="dxa"/>
            <w:shd w:val="clear" w:color="auto" w:fill="D9E2F3"/>
            <w:vAlign w:val="center"/>
          </w:tcPr>
          <w:p w14:paraId="3A11B5D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479576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DD9CCB" w14:textId="77777777" w:rsidTr="006D2CDF">
        <w:tc>
          <w:tcPr>
            <w:tcW w:w="2837" w:type="dxa"/>
            <w:shd w:val="clear" w:color="auto" w:fill="D9E2F3"/>
            <w:vAlign w:val="center"/>
          </w:tcPr>
          <w:p w14:paraId="6335C1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040CBF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A8DB62" w14:textId="77777777" w:rsidTr="006D2CDF">
        <w:tc>
          <w:tcPr>
            <w:tcW w:w="2837" w:type="dxa"/>
            <w:shd w:val="clear" w:color="auto" w:fill="D9E2F3"/>
            <w:vAlign w:val="center"/>
          </w:tcPr>
          <w:p w14:paraId="00D4FE5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62D8342" w14:textId="77777777" w:rsidR="00F016A2" w:rsidRPr="00FD1EE4" w:rsidRDefault="00370F79"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1B112AEF" w14:textId="77777777" w:rsidR="00F016A2" w:rsidRPr="00FD1EE4" w:rsidRDefault="00370F79"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4F5473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E01B941" w14:textId="77777777" w:rsidTr="006D2CDF">
        <w:tc>
          <w:tcPr>
            <w:tcW w:w="2837" w:type="dxa"/>
            <w:shd w:val="clear" w:color="auto" w:fill="D9E2F3"/>
            <w:vAlign w:val="center"/>
          </w:tcPr>
          <w:p w14:paraId="00BA9800"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165EB5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7E72D2" w14:textId="77777777" w:rsidTr="006D2CDF">
        <w:tc>
          <w:tcPr>
            <w:tcW w:w="2837" w:type="dxa"/>
            <w:shd w:val="clear" w:color="auto" w:fill="D9E2F3"/>
            <w:vAlign w:val="center"/>
          </w:tcPr>
          <w:p w14:paraId="732CB96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5D0C0B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CF10D0" w14:textId="77777777" w:rsidTr="006D2CDF">
        <w:tc>
          <w:tcPr>
            <w:tcW w:w="2837" w:type="dxa"/>
            <w:shd w:val="clear" w:color="auto" w:fill="D9E2F3"/>
            <w:vAlign w:val="center"/>
          </w:tcPr>
          <w:p w14:paraId="02078E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6E6FEE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B4973C" w14:textId="77777777" w:rsidTr="006D2CDF">
        <w:tc>
          <w:tcPr>
            <w:tcW w:w="2837" w:type="dxa"/>
            <w:shd w:val="clear" w:color="auto" w:fill="D9E2F3"/>
            <w:vAlign w:val="center"/>
          </w:tcPr>
          <w:p w14:paraId="20C4BB0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647CF9D" w14:textId="77777777" w:rsidR="00F016A2" w:rsidRPr="00FD1EE4" w:rsidRDefault="00370F79"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BF48C3A" w14:textId="77777777" w:rsidR="00F016A2" w:rsidRPr="00FD1EE4" w:rsidRDefault="00370F79"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E1AD6E6"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6B32A5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989A376" w14:textId="77777777" w:rsidTr="006D2CDF">
        <w:tc>
          <w:tcPr>
            <w:tcW w:w="2836" w:type="dxa"/>
            <w:shd w:val="clear" w:color="auto" w:fill="D9E2F3"/>
            <w:vAlign w:val="center"/>
          </w:tcPr>
          <w:p w14:paraId="026D38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32BFCA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501034" w14:textId="77777777" w:rsidTr="006D2CDF">
        <w:tc>
          <w:tcPr>
            <w:tcW w:w="2836" w:type="dxa"/>
            <w:shd w:val="clear" w:color="auto" w:fill="D9E2F3"/>
            <w:vAlign w:val="center"/>
          </w:tcPr>
          <w:p w14:paraId="7050C7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5F6C77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771E9F" w14:textId="77777777" w:rsidTr="006D2CDF">
        <w:tc>
          <w:tcPr>
            <w:tcW w:w="2836" w:type="dxa"/>
            <w:shd w:val="clear" w:color="auto" w:fill="D9E2F3"/>
            <w:vAlign w:val="center"/>
          </w:tcPr>
          <w:p w14:paraId="658A762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BE399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F45159" w14:textId="77777777" w:rsidTr="006D2CDF">
        <w:tc>
          <w:tcPr>
            <w:tcW w:w="2836" w:type="dxa"/>
            <w:shd w:val="clear" w:color="auto" w:fill="D9E2F3"/>
            <w:vAlign w:val="center"/>
          </w:tcPr>
          <w:p w14:paraId="35DE8F1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624D4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840431" w14:textId="77777777" w:rsidTr="006D2CDF">
        <w:tc>
          <w:tcPr>
            <w:tcW w:w="2836" w:type="dxa"/>
            <w:shd w:val="clear" w:color="auto" w:fill="D9E2F3"/>
            <w:vAlign w:val="center"/>
          </w:tcPr>
          <w:p w14:paraId="60E1A17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AFB4B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53AC68" w14:textId="77777777" w:rsidTr="006D2CDF">
        <w:tc>
          <w:tcPr>
            <w:tcW w:w="2836" w:type="dxa"/>
            <w:shd w:val="clear" w:color="auto" w:fill="D9E2F3"/>
            <w:vAlign w:val="center"/>
          </w:tcPr>
          <w:p w14:paraId="54A1890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41247A7" w14:textId="77777777" w:rsidR="00F016A2" w:rsidRPr="00FD1EE4" w:rsidRDefault="00F016A2" w:rsidP="006D2CDF">
            <w:pPr>
              <w:spacing w:before="240" w:after="240"/>
              <w:rPr>
                <w:rFonts w:ascii="GHEA Grapalat" w:eastAsia="GHEA Grapalat" w:hAnsi="GHEA Grapalat" w:cs="GHEA Grapalat"/>
              </w:rPr>
            </w:pPr>
          </w:p>
        </w:tc>
      </w:tr>
    </w:tbl>
    <w:p w14:paraId="1109EA5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5B6EBA42" w14:textId="77777777" w:rsidTr="006D2CDF">
        <w:tc>
          <w:tcPr>
            <w:tcW w:w="2977" w:type="dxa"/>
            <w:shd w:val="clear" w:color="auto" w:fill="D9E2F3"/>
            <w:vAlign w:val="center"/>
          </w:tcPr>
          <w:p w14:paraId="447026A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D86E79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767825" w14:textId="77777777" w:rsidTr="006D2CDF">
        <w:tc>
          <w:tcPr>
            <w:tcW w:w="2977" w:type="dxa"/>
            <w:shd w:val="clear" w:color="auto" w:fill="D9E2F3"/>
            <w:vAlign w:val="center"/>
          </w:tcPr>
          <w:p w14:paraId="41EC57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2DB69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59353B" w14:textId="77777777" w:rsidTr="006D2CDF">
        <w:tc>
          <w:tcPr>
            <w:tcW w:w="2977" w:type="dxa"/>
            <w:shd w:val="clear" w:color="auto" w:fill="D9E2F3"/>
            <w:vAlign w:val="center"/>
          </w:tcPr>
          <w:p w14:paraId="19EC16C2"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31D8D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972CDA" w14:textId="77777777" w:rsidTr="006D2CDF">
        <w:tc>
          <w:tcPr>
            <w:tcW w:w="2977" w:type="dxa"/>
            <w:shd w:val="clear" w:color="auto" w:fill="D9E2F3"/>
            <w:vAlign w:val="center"/>
          </w:tcPr>
          <w:p w14:paraId="395BF2F3"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78417F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9301F7" w14:textId="77777777" w:rsidTr="006D2CDF">
        <w:tc>
          <w:tcPr>
            <w:tcW w:w="2977" w:type="dxa"/>
            <w:shd w:val="clear" w:color="auto" w:fill="D9E2F3"/>
            <w:vAlign w:val="center"/>
          </w:tcPr>
          <w:p w14:paraId="5FA078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A46D62B" w14:textId="77777777" w:rsidR="00F016A2" w:rsidRPr="00FD1EE4" w:rsidRDefault="00F016A2" w:rsidP="006D2CDF">
            <w:pPr>
              <w:spacing w:before="240" w:after="240"/>
              <w:rPr>
                <w:rFonts w:ascii="GHEA Grapalat" w:eastAsia="GHEA Grapalat" w:hAnsi="GHEA Grapalat" w:cs="GHEA Grapalat"/>
              </w:rPr>
            </w:pPr>
          </w:p>
        </w:tc>
      </w:tr>
    </w:tbl>
    <w:p w14:paraId="74BF527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AA914DD" w14:textId="77777777" w:rsidTr="006D2CDF">
        <w:tc>
          <w:tcPr>
            <w:tcW w:w="2943" w:type="dxa"/>
            <w:shd w:val="clear" w:color="auto" w:fill="D9E2F3"/>
            <w:vAlign w:val="center"/>
          </w:tcPr>
          <w:p w14:paraId="6ACBBB9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4E906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57F29" w14:textId="77777777" w:rsidTr="006D2CDF">
        <w:tc>
          <w:tcPr>
            <w:tcW w:w="2943" w:type="dxa"/>
            <w:shd w:val="clear" w:color="auto" w:fill="D9E2F3"/>
            <w:vAlign w:val="center"/>
          </w:tcPr>
          <w:p w14:paraId="639226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8E62E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CCA24B" w14:textId="77777777" w:rsidTr="006D2CDF">
        <w:tc>
          <w:tcPr>
            <w:tcW w:w="2943" w:type="dxa"/>
            <w:shd w:val="clear" w:color="auto" w:fill="D9E2F3"/>
            <w:vAlign w:val="center"/>
          </w:tcPr>
          <w:p w14:paraId="696C1E6F"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73D880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B82A10" w14:textId="77777777" w:rsidTr="006D2CDF">
        <w:tc>
          <w:tcPr>
            <w:tcW w:w="2943" w:type="dxa"/>
            <w:shd w:val="clear" w:color="auto" w:fill="D9E2F3"/>
            <w:vAlign w:val="center"/>
          </w:tcPr>
          <w:p w14:paraId="6C7AFB6C"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0C58D1" w14:textId="77777777" w:rsidR="00F016A2" w:rsidRPr="00FD1EE4" w:rsidRDefault="00F016A2" w:rsidP="006D2CDF">
            <w:pPr>
              <w:spacing w:before="240" w:after="240"/>
              <w:rPr>
                <w:rFonts w:ascii="GHEA Grapalat" w:eastAsia="GHEA Grapalat" w:hAnsi="GHEA Grapalat" w:cs="GHEA Grapalat"/>
              </w:rPr>
            </w:pPr>
          </w:p>
        </w:tc>
      </w:tr>
    </w:tbl>
    <w:p w14:paraId="05325D0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95408B5" w14:textId="77777777" w:rsidTr="006D2CDF">
        <w:tc>
          <w:tcPr>
            <w:tcW w:w="2837" w:type="dxa"/>
            <w:shd w:val="clear" w:color="auto" w:fill="D9E2F3"/>
            <w:vAlign w:val="center"/>
          </w:tcPr>
          <w:p w14:paraId="782714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E4D5F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395607" w14:textId="77777777" w:rsidTr="006D2CDF">
        <w:tc>
          <w:tcPr>
            <w:tcW w:w="2837" w:type="dxa"/>
            <w:shd w:val="clear" w:color="auto" w:fill="D9E2F3"/>
            <w:vAlign w:val="center"/>
          </w:tcPr>
          <w:p w14:paraId="37DEF59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F80D35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45636BE" w14:textId="77777777" w:rsidTr="006D2CDF">
        <w:tc>
          <w:tcPr>
            <w:tcW w:w="2837" w:type="dxa"/>
            <w:shd w:val="clear" w:color="auto" w:fill="D9E2F3"/>
            <w:vAlign w:val="center"/>
          </w:tcPr>
          <w:p w14:paraId="0EA609B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2CF435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4A9109" w14:textId="77777777" w:rsidTr="006D2CDF">
        <w:tc>
          <w:tcPr>
            <w:tcW w:w="2837" w:type="dxa"/>
            <w:shd w:val="clear" w:color="auto" w:fill="D9E2F3"/>
            <w:vAlign w:val="center"/>
          </w:tcPr>
          <w:p w14:paraId="6A7EF95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42FF158" w14:textId="77777777" w:rsidR="00F016A2" w:rsidRPr="00FD1EE4" w:rsidRDefault="00F016A2" w:rsidP="006D2CDF">
            <w:pPr>
              <w:spacing w:before="240" w:after="240"/>
              <w:rPr>
                <w:rFonts w:ascii="GHEA Grapalat" w:eastAsia="GHEA Grapalat" w:hAnsi="GHEA Grapalat" w:cs="GHEA Grapalat"/>
              </w:rPr>
            </w:pPr>
          </w:p>
        </w:tc>
      </w:tr>
    </w:tbl>
    <w:p w14:paraId="6DAAFED4"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61CC607" w14:textId="77777777" w:rsidTr="006D2CDF">
        <w:trPr>
          <w:trHeight w:val="924"/>
        </w:trPr>
        <w:tc>
          <w:tcPr>
            <w:tcW w:w="9016" w:type="dxa"/>
            <w:gridSpan w:val="2"/>
            <w:vAlign w:val="center"/>
          </w:tcPr>
          <w:p w14:paraId="53FEEED2" w14:textId="77777777" w:rsidR="00F016A2" w:rsidRPr="00FD1EE4" w:rsidRDefault="00370F7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3F6E64F" w14:textId="77777777" w:rsidTr="006D2CDF">
        <w:trPr>
          <w:trHeight w:val="684"/>
        </w:trPr>
        <w:tc>
          <w:tcPr>
            <w:tcW w:w="4508" w:type="dxa"/>
            <w:shd w:val="clear" w:color="auto" w:fill="D9E2F3"/>
            <w:vAlign w:val="center"/>
          </w:tcPr>
          <w:p w14:paraId="48E5EF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81976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A46315" w14:textId="77777777" w:rsidTr="006D2CDF">
        <w:trPr>
          <w:trHeight w:val="1282"/>
        </w:trPr>
        <w:tc>
          <w:tcPr>
            <w:tcW w:w="4508" w:type="dxa"/>
            <w:shd w:val="clear" w:color="auto" w:fill="D9E2F3"/>
            <w:vAlign w:val="center"/>
          </w:tcPr>
          <w:p w14:paraId="71EE3E1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5BD0C694" w14:textId="77777777" w:rsidR="00F016A2" w:rsidRPr="006B364D" w:rsidRDefault="00370F7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35F0DE1" w14:textId="77777777" w:rsidR="00F016A2" w:rsidRPr="00F10CBA" w:rsidRDefault="00370F7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26456111" w14:textId="77777777" w:rsidTr="006D2CDF">
        <w:tc>
          <w:tcPr>
            <w:tcW w:w="9016" w:type="dxa"/>
            <w:gridSpan w:val="2"/>
            <w:vAlign w:val="center"/>
          </w:tcPr>
          <w:p w14:paraId="5D79D74C" w14:textId="77777777" w:rsidR="00F016A2" w:rsidRPr="00FD1EE4" w:rsidRDefault="00370F79"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B027797" w14:textId="77777777" w:rsidTr="006D2CDF">
        <w:tc>
          <w:tcPr>
            <w:tcW w:w="9016" w:type="dxa"/>
            <w:gridSpan w:val="2"/>
            <w:vAlign w:val="center"/>
          </w:tcPr>
          <w:p w14:paraId="4EA99693" w14:textId="77777777" w:rsidR="00F016A2" w:rsidRPr="00FD1EE4" w:rsidRDefault="00370F7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8B2D52B"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0F9D59B7" w14:textId="77777777" w:rsidTr="006D2CDF">
        <w:trPr>
          <w:trHeight w:val="924"/>
        </w:trPr>
        <w:tc>
          <w:tcPr>
            <w:tcW w:w="9016" w:type="dxa"/>
            <w:gridSpan w:val="2"/>
            <w:vAlign w:val="center"/>
          </w:tcPr>
          <w:p w14:paraId="4FA88905" w14:textId="77777777" w:rsidR="00F016A2" w:rsidRPr="00FD1EE4" w:rsidRDefault="00370F7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20FEA780" w14:textId="77777777" w:rsidTr="006D2CDF">
        <w:trPr>
          <w:trHeight w:val="684"/>
        </w:trPr>
        <w:tc>
          <w:tcPr>
            <w:tcW w:w="4508" w:type="dxa"/>
            <w:shd w:val="clear" w:color="auto" w:fill="D9E2F3"/>
            <w:vAlign w:val="center"/>
          </w:tcPr>
          <w:p w14:paraId="22876D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07699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043444" w14:textId="77777777" w:rsidTr="006D2CDF">
        <w:trPr>
          <w:trHeight w:val="1282"/>
        </w:trPr>
        <w:tc>
          <w:tcPr>
            <w:tcW w:w="4508" w:type="dxa"/>
            <w:shd w:val="clear" w:color="auto" w:fill="D9E2F3"/>
            <w:vAlign w:val="center"/>
          </w:tcPr>
          <w:p w14:paraId="646CA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762B6B6" w14:textId="77777777" w:rsidR="00F016A2" w:rsidRPr="00C843BA" w:rsidRDefault="00370F7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61083C75" w14:textId="77777777" w:rsidR="00F016A2" w:rsidRPr="00C843BA" w:rsidRDefault="00370F7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76B69554" w14:textId="77777777" w:rsidTr="006D2CDF">
        <w:tc>
          <w:tcPr>
            <w:tcW w:w="9016" w:type="dxa"/>
            <w:gridSpan w:val="2"/>
            <w:vAlign w:val="center"/>
          </w:tcPr>
          <w:p w14:paraId="0055CD6E" w14:textId="77777777" w:rsidR="00F016A2" w:rsidRPr="00FD1EE4" w:rsidRDefault="00370F79"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69061127" w14:textId="77777777" w:rsidTr="006D2CDF">
        <w:tc>
          <w:tcPr>
            <w:tcW w:w="9016" w:type="dxa"/>
            <w:gridSpan w:val="2"/>
            <w:vAlign w:val="center"/>
          </w:tcPr>
          <w:p w14:paraId="558BA357" w14:textId="77777777" w:rsidR="00F016A2" w:rsidRPr="00FD1EE4" w:rsidRDefault="00370F79"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58182FF0" w14:textId="77777777" w:rsidTr="006D2CDF">
        <w:tc>
          <w:tcPr>
            <w:tcW w:w="9016" w:type="dxa"/>
            <w:gridSpan w:val="2"/>
            <w:vAlign w:val="center"/>
          </w:tcPr>
          <w:p w14:paraId="28CCE920" w14:textId="77777777" w:rsidR="00F016A2" w:rsidRPr="00FD1EE4" w:rsidRDefault="00370F79"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544B7203" w14:textId="77777777" w:rsidTr="006D2CDF">
        <w:tc>
          <w:tcPr>
            <w:tcW w:w="9016" w:type="dxa"/>
            <w:gridSpan w:val="2"/>
            <w:vAlign w:val="center"/>
          </w:tcPr>
          <w:p w14:paraId="32F3F6AF" w14:textId="77777777" w:rsidR="00F016A2" w:rsidRPr="00FD1EE4" w:rsidRDefault="00370F79"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D61C02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3D7270F" w14:textId="77777777" w:rsidTr="006D2CDF">
        <w:tc>
          <w:tcPr>
            <w:tcW w:w="2837" w:type="dxa"/>
            <w:shd w:val="clear" w:color="auto" w:fill="D9E2F3"/>
            <w:vAlign w:val="center"/>
          </w:tcPr>
          <w:p w14:paraId="5A152A3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901C4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856073D" w14:textId="77777777" w:rsidTr="006D2CDF">
        <w:tc>
          <w:tcPr>
            <w:tcW w:w="2837" w:type="dxa"/>
            <w:shd w:val="clear" w:color="auto" w:fill="D9E2F3"/>
            <w:vAlign w:val="center"/>
          </w:tcPr>
          <w:p w14:paraId="00024D4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35B8D08" w14:textId="77777777" w:rsidR="00F016A2" w:rsidRPr="00B23852" w:rsidRDefault="00370F7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A3E6FDC" w14:textId="77777777" w:rsidR="00F016A2" w:rsidRPr="00FD1EE4" w:rsidRDefault="00370F79"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05C74F84" w14:textId="77777777" w:rsidTr="006D2CDF">
        <w:tc>
          <w:tcPr>
            <w:tcW w:w="2837" w:type="dxa"/>
            <w:shd w:val="clear" w:color="auto" w:fill="D9E2F3"/>
            <w:vAlign w:val="center"/>
          </w:tcPr>
          <w:p w14:paraId="4760917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EB9680E" w14:textId="77777777" w:rsidR="00F016A2" w:rsidRPr="005600B4" w:rsidRDefault="00370F7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09D9DB86" w14:textId="77777777" w:rsidR="00F016A2" w:rsidRPr="005600B4" w:rsidRDefault="00370F7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4A42386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10DBEB8" w14:textId="77777777" w:rsidTr="006D2CDF">
        <w:tc>
          <w:tcPr>
            <w:tcW w:w="2837" w:type="dxa"/>
            <w:shd w:val="clear" w:color="auto" w:fill="D9E2F3"/>
            <w:vAlign w:val="center"/>
          </w:tcPr>
          <w:p w14:paraId="697A526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4B93A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F0C587" w14:textId="77777777" w:rsidTr="006D2CDF">
        <w:tc>
          <w:tcPr>
            <w:tcW w:w="2837" w:type="dxa"/>
            <w:shd w:val="clear" w:color="auto" w:fill="D9E2F3"/>
            <w:vAlign w:val="center"/>
          </w:tcPr>
          <w:p w14:paraId="275A5C9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09E7B66" w14:textId="77777777" w:rsidR="00F016A2" w:rsidRPr="00FD1EE4" w:rsidRDefault="00F016A2" w:rsidP="006D2CDF">
            <w:pPr>
              <w:spacing w:before="240" w:after="240"/>
              <w:rPr>
                <w:rFonts w:ascii="GHEA Grapalat" w:eastAsia="GHEA Grapalat" w:hAnsi="GHEA Grapalat" w:cs="GHEA Grapalat"/>
              </w:rPr>
            </w:pPr>
          </w:p>
        </w:tc>
      </w:tr>
    </w:tbl>
    <w:p w14:paraId="31D6C534" w14:textId="77777777" w:rsidR="00F016A2" w:rsidRPr="00FD1EE4" w:rsidRDefault="00F016A2" w:rsidP="00D2691A">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7582AC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07BA2A6" w14:textId="77777777" w:rsidTr="006D2CDF">
        <w:tc>
          <w:tcPr>
            <w:tcW w:w="2835" w:type="dxa"/>
            <w:shd w:val="clear" w:color="auto" w:fill="D9E2F3"/>
            <w:vAlign w:val="center"/>
          </w:tcPr>
          <w:p w14:paraId="2C6E6B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31E67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69A0F5" w14:textId="77777777" w:rsidTr="006D2CDF">
        <w:tc>
          <w:tcPr>
            <w:tcW w:w="2835" w:type="dxa"/>
            <w:shd w:val="clear" w:color="auto" w:fill="D9E2F3"/>
            <w:vAlign w:val="center"/>
          </w:tcPr>
          <w:p w14:paraId="021B957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742DEC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D76F801" w14:textId="77777777" w:rsidTr="006D2CDF">
        <w:tc>
          <w:tcPr>
            <w:tcW w:w="2835" w:type="dxa"/>
            <w:shd w:val="clear" w:color="auto" w:fill="D9E2F3"/>
            <w:vAlign w:val="center"/>
          </w:tcPr>
          <w:p w14:paraId="7E50C2F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B54C0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B2D617" w14:textId="77777777" w:rsidTr="006D2CDF">
        <w:tc>
          <w:tcPr>
            <w:tcW w:w="2835" w:type="dxa"/>
            <w:shd w:val="clear" w:color="auto" w:fill="D9E2F3"/>
            <w:vAlign w:val="center"/>
          </w:tcPr>
          <w:p w14:paraId="581540F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A0E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DF3717C" w14:textId="77777777" w:rsidTr="006D2CDF">
        <w:tc>
          <w:tcPr>
            <w:tcW w:w="2835" w:type="dxa"/>
            <w:shd w:val="clear" w:color="auto" w:fill="D9E2F3"/>
            <w:vAlign w:val="center"/>
          </w:tcPr>
          <w:p w14:paraId="5CCC2C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FDFF62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CEA934E" w14:textId="77777777" w:rsidTr="006D2CDF">
        <w:tc>
          <w:tcPr>
            <w:tcW w:w="2835" w:type="dxa"/>
            <w:shd w:val="clear" w:color="auto" w:fill="D9E2F3"/>
            <w:vAlign w:val="center"/>
          </w:tcPr>
          <w:p w14:paraId="2F55A6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3D3BC4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B378B4" w14:textId="77777777" w:rsidTr="006D2CDF">
        <w:tc>
          <w:tcPr>
            <w:tcW w:w="2835" w:type="dxa"/>
            <w:shd w:val="clear" w:color="auto" w:fill="D9E2F3"/>
            <w:vAlign w:val="center"/>
          </w:tcPr>
          <w:p w14:paraId="7E221B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7D9469" w14:textId="77777777" w:rsidR="00F016A2" w:rsidRPr="00FD1EE4" w:rsidRDefault="00F016A2" w:rsidP="006D2CDF">
            <w:pPr>
              <w:spacing w:before="240" w:after="240"/>
              <w:rPr>
                <w:rFonts w:ascii="GHEA Grapalat" w:eastAsia="GHEA Grapalat" w:hAnsi="GHEA Grapalat" w:cs="GHEA Grapalat"/>
              </w:rPr>
            </w:pPr>
          </w:p>
        </w:tc>
      </w:tr>
    </w:tbl>
    <w:p w14:paraId="612A754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F5A66EC" w14:textId="77777777" w:rsidTr="006D2CDF">
        <w:trPr>
          <w:trHeight w:val="853"/>
        </w:trPr>
        <w:tc>
          <w:tcPr>
            <w:tcW w:w="2835" w:type="dxa"/>
            <w:vMerge w:val="restart"/>
            <w:shd w:val="clear" w:color="auto" w:fill="D9E2F3"/>
            <w:vAlign w:val="center"/>
          </w:tcPr>
          <w:p w14:paraId="34E1B6C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22DBA8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9B05B4" w14:textId="77777777" w:rsidTr="006D2CDF">
        <w:trPr>
          <w:trHeight w:val="850"/>
        </w:trPr>
        <w:tc>
          <w:tcPr>
            <w:tcW w:w="2835" w:type="dxa"/>
            <w:vMerge/>
            <w:shd w:val="clear" w:color="auto" w:fill="D9E2F3"/>
            <w:vAlign w:val="center"/>
          </w:tcPr>
          <w:p w14:paraId="0A2B525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B01941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55C031" w14:textId="77777777" w:rsidTr="006D2CDF">
        <w:trPr>
          <w:trHeight w:val="850"/>
        </w:trPr>
        <w:tc>
          <w:tcPr>
            <w:tcW w:w="2835" w:type="dxa"/>
            <w:vMerge/>
            <w:shd w:val="clear" w:color="auto" w:fill="D9E2F3"/>
            <w:vAlign w:val="center"/>
          </w:tcPr>
          <w:p w14:paraId="4436B1F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55457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278F3B9" w14:textId="77777777" w:rsidTr="006D2CDF">
        <w:trPr>
          <w:trHeight w:val="850"/>
        </w:trPr>
        <w:tc>
          <w:tcPr>
            <w:tcW w:w="2835" w:type="dxa"/>
            <w:vMerge/>
            <w:shd w:val="clear" w:color="auto" w:fill="D9E2F3"/>
            <w:vAlign w:val="center"/>
          </w:tcPr>
          <w:p w14:paraId="57BADD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DE1F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05E912" w14:textId="77777777" w:rsidTr="006D2CDF">
        <w:trPr>
          <w:trHeight w:val="850"/>
        </w:trPr>
        <w:tc>
          <w:tcPr>
            <w:tcW w:w="2835" w:type="dxa"/>
            <w:vMerge/>
            <w:shd w:val="clear" w:color="auto" w:fill="D9E2F3"/>
            <w:vAlign w:val="center"/>
          </w:tcPr>
          <w:p w14:paraId="752AA78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A6734" w14:textId="77777777" w:rsidR="00F016A2" w:rsidRPr="00FD1EE4" w:rsidRDefault="00F016A2" w:rsidP="006D2CDF">
            <w:pPr>
              <w:spacing w:before="240" w:after="240"/>
              <w:rPr>
                <w:rFonts w:ascii="GHEA Grapalat" w:eastAsia="GHEA Grapalat" w:hAnsi="GHEA Grapalat" w:cs="GHEA Grapalat"/>
              </w:rPr>
            </w:pPr>
          </w:p>
        </w:tc>
      </w:tr>
    </w:tbl>
    <w:p w14:paraId="36CB0D57"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283371E" w14:textId="77777777" w:rsidTr="006D2CDF">
        <w:tc>
          <w:tcPr>
            <w:tcW w:w="2835" w:type="dxa"/>
            <w:shd w:val="clear" w:color="auto" w:fill="D9E2F3"/>
            <w:vAlign w:val="center"/>
          </w:tcPr>
          <w:p w14:paraId="26CB919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A9E35C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D32A40" w14:textId="77777777" w:rsidTr="006D2CDF">
        <w:tc>
          <w:tcPr>
            <w:tcW w:w="2835" w:type="dxa"/>
            <w:shd w:val="clear" w:color="auto" w:fill="D9E2F3"/>
            <w:vAlign w:val="center"/>
          </w:tcPr>
          <w:p w14:paraId="0EE649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39D7D0D" w14:textId="77777777" w:rsidR="00F016A2" w:rsidRPr="00FD1EE4" w:rsidRDefault="00F016A2" w:rsidP="006D2CDF">
            <w:pPr>
              <w:spacing w:before="240" w:after="240"/>
              <w:rPr>
                <w:rFonts w:ascii="GHEA Grapalat" w:eastAsia="GHEA Grapalat" w:hAnsi="GHEA Grapalat" w:cs="GHEA Grapalat"/>
              </w:rPr>
            </w:pPr>
          </w:p>
        </w:tc>
      </w:tr>
    </w:tbl>
    <w:p w14:paraId="2F089A84" w14:textId="77777777" w:rsidR="00F016A2" w:rsidRPr="00E61782"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6676"/>
      </w:tblGrid>
      <w:tr w:rsidR="00F016A2" w:rsidRPr="00FD1EE4" w14:paraId="76D278CB" w14:textId="77777777" w:rsidTr="00D2691A">
        <w:trPr>
          <w:trHeight w:val="726"/>
        </w:trPr>
        <w:tc>
          <w:tcPr>
            <w:tcW w:w="6676" w:type="dxa"/>
            <w:shd w:val="clear" w:color="auto" w:fill="DBE5F1" w:themeFill="accent1" w:themeFillTint="33"/>
          </w:tcPr>
          <w:p w14:paraId="781C7571"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1ECBB464" w14:textId="77777777" w:rsidTr="00D2691A">
        <w:trPr>
          <w:trHeight w:val="6860"/>
        </w:trPr>
        <w:tc>
          <w:tcPr>
            <w:tcW w:w="6676" w:type="dxa"/>
          </w:tcPr>
          <w:p w14:paraId="0370F09F" w14:textId="77777777" w:rsidR="00F016A2" w:rsidRPr="00FD1EE4" w:rsidRDefault="00F016A2" w:rsidP="006D2CDF">
            <w:pPr>
              <w:rPr>
                <w:rFonts w:ascii="GHEA Grapalat" w:eastAsia="GHEA Grapalat" w:hAnsi="GHEA Grapalat" w:cs="GHEA Grapalat"/>
                <w:b/>
                <w:color w:val="000000"/>
              </w:rPr>
            </w:pPr>
          </w:p>
        </w:tc>
      </w:tr>
    </w:tbl>
    <w:p w14:paraId="07D435C0"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731EBCEC" w14:textId="77777777" w:rsidR="00F016A2" w:rsidRDefault="00F016A2" w:rsidP="00F016A2">
      <w:pPr>
        <w:rPr>
          <w:rFonts w:ascii="GHEA Grapalat" w:hAnsi="GHEA Grapalat"/>
          <w:b/>
        </w:rPr>
      </w:pPr>
    </w:p>
    <w:p w14:paraId="7D429015" w14:textId="77777777" w:rsidR="00F016A2" w:rsidRDefault="00F016A2" w:rsidP="00F016A2">
      <w:pPr>
        <w:rPr>
          <w:ins w:id="8" w:author="Inesa Kocharyan" w:date="2021-09-01T11:45:00Z"/>
          <w:rFonts w:ascii="GHEA Grapalat" w:hAnsi="GHEA Grapalat"/>
          <w:b/>
        </w:rPr>
      </w:pPr>
    </w:p>
    <w:p w14:paraId="7D9E7AA0" w14:textId="77777777" w:rsidR="00F016A2" w:rsidRDefault="00F016A2" w:rsidP="00F016A2">
      <w:pPr>
        <w:rPr>
          <w:rFonts w:ascii="GHEA Grapalat" w:hAnsi="GHEA Grapalat"/>
          <w:b/>
        </w:rPr>
      </w:pPr>
      <w:r>
        <w:rPr>
          <w:rFonts w:ascii="GHEA Grapalat" w:hAnsi="GHEA Grapalat"/>
          <w:b/>
        </w:rPr>
        <w:br w:type="page"/>
      </w:r>
    </w:p>
    <w:p w14:paraId="43D335D9"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8C5AB10"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240477F"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703C64E"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6DB58DB"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7EC9E14"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B793AEA"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4D5C7B9"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85BDE32"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6803C5"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4C659414"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EE923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E6D193C"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A6DDC01"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39DD799"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64DC20"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5DA5C5"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CAD50DA"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003B6AD"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3983F1E0"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15E2EED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DF1D7D2"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1F156B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2298E355"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5E55EB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1378F9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B8D9A9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2710FF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67E40B0"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4845E2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51BE8B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ABA737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DEC79A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4045C0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664A65E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F34638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7DA06C2"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242117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6BA5365B"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3C233460" w14:textId="28F5A4BD"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296C89">
        <w:rPr>
          <w:rFonts w:ascii="GHEA Grapalat" w:hAnsi="GHEA Grapalat"/>
          <w:b/>
          <w:sz w:val="24"/>
          <w:szCs w:val="24"/>
        </w:rPr>
        <w:t>SHMAHKS-GH-APZB-26/1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4"/>
        <w:t>*</w:t>
      </w:r>
    </w:p>
    <w:p w14:paraId="2D9D0F55" w14:textId="77777777" w:rsidR="00B2572B" w:rsidRPr="009044F1" w:rsidRDefault="00B2572B" w:rsidP="00B46D58">
      <w:pPr>
        <w:widowControl w:val="0"/>
        <w:spacing w:after="120"/>
        <w:ind w:firstLine="567"/>
        <w:jc w:val="center"/>
        <w:rPr>
          <w:rFonts w:ascii="GHEA Grapalat" w:hAnsi="GHEA Grapalat"/>
        </w:rPr>
      </w:pPr>
    </w:p>
    <w:p w14:paraId="7D61FC2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31360ED" w14:textId="77777777" w:rsidR="00B2572B" w:rsidRPr="009044F1" w:rsidRDefault="00B2572B" w:rsidP="00B46D58">
      <w:pPr>
        <w:widowControl w:val="0"/>
        <w:spacing w:after="120"/>
        <w:ind w:firstLine="567"/>
        <w:jc w:val="center"/>
        <w:rPr>
          <w:rFonts w:ascii="GHEA Grapalat" w:hAnsi="GHEA Grapalat"/>
        </w:rPr>
      </w:pPr>
    </w:p>
    <w:p w14:paraId="097A2836" w14:textId="7008544A"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F7381">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296C89">
        <w:rPr>
          <w:rFonts w:ascii="GHEA Grapalat" w:hAnsi="GHEA Grapalat"/>
          <w:spacing w:val="-6"/>
        </w:rPr>
        <w:t>SHMAHKS-GH-APZB-26/1</w:t>
      </w:r>
      <w:r w:rsidRPr="005744FC">
        <w:rPr>
          <w:rFonts w:ascii="GHEA Grapalat" w:hAnsi="GHEA Grapalat"/>
          <w:spacing w:val="-6"/>
        </w:rPr>
        <w:t>*,</w:t>
      </w:r>
      <w:r w:rsidRPr="009044F1">
        <w:rPr>
          <w:rFonts w:ascii="GHEA Grapalat" w:hAnsi="GHEA Grapalat"/>
        </w:rPr>
        <w:t xml:space="preserve"> </w:t>
      </w:r>
    </w:p>
    <w:p w14:paraId="2E65575E"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0D56A0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651167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FD876A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14EF61D2"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E4BCCD3"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CFDA40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59897CD3"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A8688FE"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66421FAF"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1C66B3F"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14:paraId="040D0E3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3E7A5B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CCD40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1B6020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E88752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402438A"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5E5C2BA"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A6C18E2"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0038299"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D82ED0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E785CE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A8FB5C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3E245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04A6D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80AD3E" w14:textId="77777777" w:rsidR="0009191C" w:rsidRPr="005744FC" w:rsidRDefault="0009191C" w:rsidP="00B46D58">
            <w:pPr>
              <w:widowControl w:val="0"/>
              <w:jc w:val="center"/>
              <w:rPr>
                <w:rFonts w:ascii="GHEA Grapalat" w:hAnsi="GHEA Grapalat"/>
                <w:sz w:val="20"/>
                <w:szCs w:val="20"/>
              </w:rPr>
            </w:pPr>
          </w:p>
        </w:tc>
      </w:tr>
      <w:tr w:rsidR="0009191C" w:rsidRPr="005744FC" w14:paraId="15AB887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2CC06A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827F7B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0578A3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5E2C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D7963E" w14:textId="77777777" w:rsidR="0009191C" w:rsidRPr="005744FC" w:rsidRDefault="0009191C" w:rsidP="00B46D58">
            <w:pPr>
              <w:widowControl w:val="0"/>
              <w:rPr>
                <w:rFonts w:ascii="GHEA Grapalat" w:hAnsi="GHEA Grapalat"/>
                <w:sz w:val="20"/>
                <w:szCs w:val="20"/>
              </w:rPr>
            </w:pPr>
          </w:p>
        </w:tc>
      </w:tr>
      <w:tr w:rsidR="0009191C" w:rsidRPr="005744FC" w14:paraId="4B5977F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9E083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9AD92B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2E2A9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8711E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C66D3D" w14:textId="77777777" w:rsidR="0009191C" w:rsidRPr="005744FC" w:rsidRDefault="0009191C" w:rsidP="00B46D58">
            <w:pPr>
              <w:widowControl w:val="0"/>
              <w:jc w:val="center"/>
              <w:rPr>
                <w:rFonts w:ascii="GHEA Grapalat" w:hAnsi="GHEA Grapalat"/>
                <w:sz w:val="20"/>
                <w:szCs w:val="20"/>
              </w:rPr>
            </w:pPr>
          </w:p>
        </w:tc>
      </w:tr>
      <w:tr w:rsidR="0009191C" w:rsidRPr="005744FC" w14:paraId="1643BAF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5CA23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C7DD2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C7B7AA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1D4B1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D64C8D" w14:textId="77777777" w:rsidR="0009191C" w:rsidRPr="005744FC" w:rsidRDefault="0009191C" w:rsidP="00B46D58">
            <w:pPr>
              <w:widowControl w:val="0"/>
              <w:jc w:val="center"/>
              <w:rPr>
                <w:rFonts w:ascii="GHEA Grapalat" w:hAnsi="GHEA Grapalat"/>
                <w:sz w:val="20"/>
                <w:szCs w:val="20"/>
              </w:rPr>
            </w:pPr>
          </w:p>
        </w:tc>
      </w:tr>
      <w:tr w:rsidR="0009191C" w:rsidRPr="005744FC" w14:paraId="5B19D89B"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F67F4B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222D9C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5E0A93D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D5ACE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576DBD" w14:textId="77777777" w:rsidR="0009191C" w:rsidRPr="005744FC" w:rsidRDefault="0009191C" w:rsidP="00B46D58">
            <w:pPr>
              <w:widowControl w:val="0"/>
              <w:jc w:val="center"/>
              <w:rPr>
                <w:rFonts w:ascii="GHEA Grapalat" w:hAnsi="GHEA Grapalat"/>
                <w:sz w:val="20"/>
                <w:szCs w:val="20"/>
              </w:rPr>
            </w:pPr>
          </w:p>
        </w:tc>
      </w:tr>
    </w:tbl>
    <w:p w14:paraId="0997903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683987F"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17DFACE" w14:textId="77777777" w:rsidR="00DC619D" w:rsidRPr="00D3436F" w:rsidRDefault="00DC619D" w:rsidP="00B46D58">
      <w:pPr>
        <w:widowControl w:val="0"/>
        <w:spacing w:after="160"/>
        <w:jc w:val="both"/>
        <w:rPr>
          <w:rFonts w:ascii="GHEA Grapalat" w:hAnsi="GHEA Grapalat"/>
          <w:lang w:val="es-ES"/>
        </w:rPr>
      </w:pPr>
    </w:p>
    <w:p w14:paraId="690B934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C1E71A5" w14:textId="77777777" w:rsidR="00B217BB" w:rsidRDefault="00B217BB" w:rsidP="00B46D58">
      <w:pPr>
        <w:rPr>
          <w:rFonts w:ascii="GHEA Grapalat" w:hAnsi="GHEA Grapalat"/>
          <w:b/>
        </w:rPr>
      </w:pPr>
      <w:r>
        <w:rPr>
          <w:rFonts w:ascii="GHEA Grapalat" w:hAnsi="GHEA Grapalat"/>
          <w:b/>
        </w:rPr>
        <w:br w:type="page"/>
      </w:r>
    </w:p>
    <w:p w14:paraId="36FAB922"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4B9D204C" w14:textId="4AA69C55"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F7381">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296C89">
        <w:rPr>
          <w:rFonts w:ascii="GHEA Grapalat" w:hAnsi="GHEA Grapalat"/>
          <w:i/>
          <w:sz w:val="22"/>
          <w:szCs w:val="22"/>
        </w:rPr>
        <w:t>SHMAHKS-GH-APZB-26/1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6"/>
        <w:t>*</w:t>
      </w:r>
    </w:p>
    <w:p w14:paraId="65ECE05E" w14:textId="77777777" w:rsidR="003D2FE2" w:rsidRPr="00B138F3" w:rsidRDefault="003D2FE2" w:rsidP="003D2FE2">
      <w:pPr>
        <w:widowControl w:val="0"/>
        <w:spacing w:after="160"/>
        <w:jc w:val="center"/>
        <w:rPr>
          <w:rFonts w:ascii="GHEA Grapalat" w:hAnsi="GHEA Grapalat"/>
          <w:b/>
          <w:sz w:val="22"/>
          <w:szCs w:val="22"/>
        </w:rPr>
      </w:pPr>
    </w:p>
    <w:p w14:paraId="4B68716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0D374E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B03A948" w14:textId="77777777" w:rsidTr="00B932B8">
        <w:tc>
          <w:tcPr>
            <w:tcW w:w="4786" w:type="dxa"/>
          </w:tcPr>
          <w:p w14:paraId="4B389EC1" w14:textId="77777777" w:rsidR="003D2FE2" w:rsidRPr="00B138F3" w:rsidRDefault="003A0411" w:rsidP="00B932B8">
            <w:pPr>
              <w:widowControl w:val="0"/>
              <w:spacing w:after="160"/>
              <w:rPr>
                <w:rFonts w:ascii="GHEA Grapalat" w:hAnsi="GHEA Grapalat" w:cs="GHEA Grapalat"/>
                <w:b/>
                <w:sz w:val="22"/>
                <w:szCs w:val="22"/>
                <w:lang w:val="en-US"/>
              </w:rPr>
            </w:pPr>
            <w:r>
              <w:rPr>
                <w:rFonts w:ascii="GHEA Grapalat" w:hAnsi="GHEA Grapalat"/>
                <w:sz w:val="22"/>
                <w:szCs w:val="22"/>
              </w:rPr>
              <w:t xml:space="preserve">с. </w:t>
            </w:r>
            <w:proofErr w:type="spellStart"/>
            <w:r>
              <w:rPr>
                <w:rFonts w:ascii="GHEA Grapalat" w:hAnsi="GHEA Grapalat"/>
                <w:sz w:val="22"/>
                <w:szCs w:val="22"/>
              </w:rPr>
              <w:t>Ашоцк</w:t>
            </w:r>
            <w:proofErr w:type="spellEnd"/>
          </w:p>
        </w:tc>
        <w:tc>
          <w:tcPr>
            <w:tcW w:w="4500" w:type="dxa"/>
          </w:tcPr>
          <w:p w14:paraId="562F2DFA"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14:paraId="06822AB8" w14:textId="77777777" w:rsidR="003D2FE2" w:rsidRPr="00B138F3" w:rsidRDefault="003D2FE2" w:rsidP="003D2FE2">
      <w:pPr>
        <w:widowControl w:val="0"/>
        <w:spacing w:after="160"/>
        <w:rPr>
          <w:rFonts w:ascii="GHEA Grapalat" w:hAnsi="GHEA Grapalat" w:cs="GHEA Grapalat"/>
          <w:b/>
          <w:sz w:val="22"/>
          <w:szCs w:val="22"/>
        </w:rPr>
      </w:pPr>
    </w:p>
    <w:p w14:paraId="4AAD763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B9BE2C1"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5705B8"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3832434"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910E038"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7768B99"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9D662D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099DDE4"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9E2583B"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B5FB88F"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23819B9"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D3F848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8CC235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2A744A1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A4C63B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F9A8F9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83767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964683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BFE7C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D0817C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A85E93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E4FCE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6BF30C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FBF02F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DE1417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599C2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6C5D3E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E5E1C4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6EC85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07E269"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8589D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7060A0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DBC3B6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93F1450"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3FB28B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554C9C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0CE5320" w14:textId="77777777" w:rsidR="003D2FE2" w:rsidRPr="00B138F3" w:rsidRDefault="003D2FE2" w:rsidP="003D2FE2">
      <w:pPr>
        <w:widowControl w:val="0"/>
        <w:spacing w:after="160"/>
        <w:jc w:val="right"/>
        <w:rPr>
          <w:rFonts w:ascii="GHEA Grapalat" w:hAnsi="GHEA Grapalat"/>
          <w:sz w:val="22"/>
          <w:szCs w:val="22"/>
        </w:rPr>
      </w:pPr>
    </w:p>
    <w:p w14:paraId="6657DF6B"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423022F"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5E1797A5" w14:textId="77777777" w:rsidR="003D2FE2" w:rsidRPr="00B138F3" w:rsidRDefault="003D2FE2" w:rsidP="003D2FE2">
      <w:pPr>
        <w:widowControl w:val="0"/>
        <w:spacing w:after="160"/>
        <w:jc w:val="both"/>
        <w:rPr>
          <w:rFonts w:ascii="GHEA Grapalat" w:hAnsi="GHEA Grapalat"/>
          <w:sz w:val="22"/>
          <w:szCs w:val="22"/>
        </w:rPr>
      </w:pPr>
    </w:p>
    <w:p w14:paraId="4A217539" w14:textId="77777777" w:rsidR="003D2FE2" w:rsidRPr="00B138F3" w:rsidRDefault="003D2FE2" w:rsidP="003D2FE2">
      <w:pPr>
        <w:widowControl w:val="0"/>
        <w:spacing w:after="160"/>
        <w:jc w:val="both"/>
        <w:rPr>
          <w:rFonts w:ascii="GHEA Grapalat" w:hAnsi="GHEA Grapalat"/>
          <w:sz w:val="22"/>
          <w:szCs w:val="22"/>
        </w:rPr>
      </w:pPr>
    </w:p>
    <w:p w14:paraId="009AF536" w14:textId="77777777" w:rsidR="003D2FE2" w:rsidRPr="00B138F3" w:rsidRDefault="003D2FE2" w:rsidP="003D2FE2">
      <w:pPr>
        <w:rPr>
          <w:sz w:val="22"/>
          <w:szCs w:val="22"/>
        </w:rPr>
      </w:pPr>
    </w:p>
    <w:p w14:paraId="53BDC280" w14:textId="77777777" w:rsidR="001005B0" w:rsidRPr="00B138F3" w:rsidRDefault="001005B0" w:rsidP="003D2FE2">
      <w:pPr>
        <w:widowControl w:val="0"/>
        <w:spacing w:after="160"/>
        <w:ind w:left="567" w:right="565"/>
        <w:jc w:val="both"/>
        <w:rPr>
          <w:rFonts w:ascii="GHEA Grapalat" w:hAnsi="GHEA Grapalat"/>
          <w:sz w:val="22"/>
          <w:szCs w:val="22"/>
        </w:rPr>
      </w:pPr>
    </w:p>
    <w:p w14:paraId="31DB96F2" w14:textId="77777777" w:rsidR="001005B0" w:rsidRPr="00B138F3" w:rsidRDefault="001005B0" w:rsidP="00B46D58">
      <w:pPr>
        <w:widowControl w:val="0"/>
        <w:spacing w:after="160"/>
        <w:ind w:left="567" w:right="565"/>
        <w:jc w:val="center"/>
        <w:rPr>
          <w:rFonts w:ascii="GHEA Grapalat" w:hAnsi="GHEA Grapalat"/>
          <w:b/>
          <w:sz w:val="22"/>
          <w:szCs w:val="22"/>
        </w:rPr>
      </w:pPr>
    </w:p>
    <w:p w14:paraId="503A9D2D" w14:textId="77777777" w:rsidR="001005B0" w:rsidRPr="00B138F3" w:rsidRDefault="001005B0" w:rsidP="00B46D58">
      <w:pPr>
        <w:widowControl w:val="0"/>
        <w:spacing w:after="160"/>
        <w:ind w:left="567" w:right="565"/>
        <w:jc w:val="center"/>
        <w:rPr>
          <w:rFonts w:ascii="GHEA Grapalat" w:hAnsi="GHEA Grapalat"/>
          <w:b/>
          <w:sz w:val="22"/>
          <w:szCs w:val="22"/>
        </w:rPr>
      </w:pPr>
    </w:p>
    <w:p w14:paraId="73ACAA53" w14:textId="77777777" w:rsidR="001005B0" w:rsidRPr="00B138F3" w:rsidRDefault="001005B0" w:rsidP="00B46D58">
      <w:pPr>
        <w:widowControl w:val="0"/>
        <w:spacing w:after="160"/>
        <w:ind w:left="567" w:right="565"/>
        <w:jc w:val="center"/>
        <w:rPr>
          <w:rFonts w:ascii="GHEA Grapalat" w:hAnsi="GHEA Grapalat"/>
          <w:b/>
          <w:sz w:val="22"/>
          <w:szCs w:val="22"/>
        </w:rPr>
      </w:pPr>
    </w:p>
    <w:p w14:paraId="420F3055" w14:textId="77777777" w:rsidR="001005B0" w:rsidRPr="00B138F3" w:rsidRDefault="001005B0" w:rsidP="00B46D58">
      <w:pPr>
        <w:widowControl w:val="0"/>
        <w:spacing w:after="160"/>
        <w:ind w:left="567" w:right="565"/>
        <w:jc w:val="center"/>
        <w:rPr>
          <w:rFonts w:ascii="GHEA Grapalat" w:hAnsi="GHEA Grapalat"/>
          <w:b/>
          <w:sz w:val="22"/>
          <w:szCs w:val="22"/>
        </w:rPr>
      </w:pPr>
    </w:p>
    <w:p w14:paraId="5BBE0239" w14:textId="77777777" w:rsidR="001005B0" w:rsidRPr="00B138F3" w:rsidRDefault="001005B0" w:rsidP="00B46D58">
      <w:pPr>
        <w:widowControl w:val="0"/>
        <w:spacing w:after="160"/>
        <w:ind w:left="567" w:right="565"/>
        <w:jc w:val="center"/>
        <w:rPr>
          <w:rFonts w:ascii="GHEA Grapalat" w:hAnsi="GHEA Grapalat"/>
          <w:b/>
          <w:sz w:val="22"/>
          <w:szCs w:val="22"/>
        </w:rPr>
      </w:pPr>
    </w:p>
    <w:p w14:paraId="23681A47" w14:textId="77777777" w:rsidR="001005B0" w:rsidRPr="00B138F3" w:rsidRDefault="001005B0" w:rsidP="00B46D58">
      <w:pPr>
        <w:widowControl w:val="0"/>
        <w:spacing w:after="160"/>
        <w:ind w:left="567" w:right="565"/>
        <w:jc w:val="center"/>
        <w:rPr>
          <w:rFonts w:ascii="GHEA Grapalat" w:hAnsi="GHEA Grapalat"/>
          <w:b/>
        </w:rPr>
      </w:pPr>
    </w:p>
    <w:p w14:paraId="6BC4D9E7" w14:textId="77777777" w:rsidR="001005B0" w:rsidRPr="00B138F3" w:rsidRDefault="001005B0" w:rsidP="00B46D58">
      <w:pPr>
        <w:widowControl w:val="0"/>
        <w:spacing w:after="160"/>
        <w:ind w:left="567" w:right="565"/>
        <w:jc w:val="center"/>
        <w:rPr>
          <w:rFonts w:ascii="GHEA Grapalat" w:hAnsi="GHEA Grapalat"/>
          <w:b/>
        </w:rPr>
      </w:pPr>
    </w:p>
    <w:p w14:paraId="79E85106" w14:textId="77777777" w:rsidR="001005B0" w:rsidRPr="00B138F3" w:rsidRDefault="001005B0" w:rsidP="00B46D58">
      <w:pPr>
        <w:widowControl w:val="0"/>
        <w:spacing w:after="160"/>
        <w:ind w:left="567" w:right="565"/>
        <w:jc w:val="center"/>
        <w:rPr>
          <w:rFonts w:ascii="GHEA Grapalat" w:hAnsi="GHEA Grapalat"/>
          <w:b/>
        </w:rPr>
      </w:pPr>
    </w:p>
    <w:p w14:paraId="607958C6" w14:textId="77777777" w:rsidR="001005B0" w:rsidRPr="00B138F3" w:rsidRDefault="001005B0" w:rsidP="00B46D58">
      <w:pPr>
        <w:widowControl w:val="0"/>
        <w:spacing w:after="160"/>
        <w:ind w:left="567" w:right="565"/>
        <w:jc w:val="center"/>
        <w:rPr>
          <w:rFonts w:ascii="GHEA Grapalat" w:hAnsi="GHEA Grapalat"/>
          <w:b/>
        </w:rPr>
      </w:pPr>
    </w:p>
    <w:p w14:paraId="2A4F9F0A" w14:textId="77777777" w:rsidR="001005B0" w:rsidRPr="00B138F3" w:rsidRDefault="001005B0" w:rsidP="00B46D58">
      <w:pPr>
        <w:widowControl w:val="0"/>
        <w:spacing w:after="160"/>
        <w:ind w:left="567" w:right="565"/>
        <w:jc w:val="center"/>
        <w:rPr>
          <w:rFonts w:ascii="GHEA Grapalat" w:hAnsi="GHEA Grapalat"/>
          <w:b/>
        </w:rPr>
      </w:pPr>
    </w:p>
    <w:p w14:paraId="4B9506D1" w14:textId="77777777" w:rsidR="001005B0" w:rsidRPr="00B138F3" w:rsidRDefault="001005B0" w:rsidP="00B46D58">
      <w:pPr>
        <w:widowControl w:val="0"/>
        <w:spacing w:after="160"/>
        <w:ind w:left="567" w:right="565"/>
        <w:jc w:val="center"/>
        <w:rPr>
          <w:rFonts w:ascii="GHEA Grapalat" w:hAnsi="GHEA Grapalat"/>
          <w:b/>
        </w:rPr>
      </w:pPr>
    </w:p>
    <w:p w14:paraId="2F336501" w14:textId="77777777" w:rsidR="001005B0" w:rsidRPr="00B138F3" w:rsidRDefault="001005B0" w:rsidP="00B46D58">
      <w:pPr>
        <w:widowControl w:val="0"/>
        <w:spacing w:after="160"/>
        <w:ind w:left="567" w:right="565"/>
        <w:jc w:val="center"/>
        <w:rPr>
          <w:rFonts w:ascii="GHEA Grapalat" w:hAnsi="GHEA Grapalat"/>
          <w:b/>
        </w:rPr>
      </w:pPr>
    </w:p>
    <w:p w14:paraId="61B6B279" w14:textId="77777777" w:rsidR="001005B0" w:rsidRPr="00B138F3" w:rsidRDefault="001005B0" w:rsidP="00B46D58">
      <w:pPr>
        <w:widowControl w:val="0"/>
        <w:spacing w:after="160"/>
        <w:ind w:left="567" w:right="565"/>
        <w:jc w:val="center"/>
        <w:rPr>
          <w:rFonts w:ascii="GHEA Grapalat" w:hAnsi="GHEA Grapalat"/>
          <w:b/>
        </w:rPr>
      </w:pPr>
    </w:p>
    <w:p w14:paraId="38E9C75D" w14:textId="77777777" w:rsidR="001005B0" w:rsidRPr="00B138F3" w:rsidRDefault="001005B0" w:rsidP="00B46D58">
      <w:pPr>
        <w:widowControl w:val="0"/>
        <w:spacing w:after="160"/>
        <w:ind w:left="567" w:right="565"/>
        <w:jc w:val="center"/>
        <w:rPr>
          <w:rFonts w:ascii="GHEA Grapalat" w:hAnsi="GHEA Grapalat"/>
          <w:b/>
        </w:rPr>
      </w:pPr>
    </w:p>
    <w:p w14:paraId="7B921AD7" w14:textId="77777777" w:rsidR="001005B0" w:rsidRPr="00B138F3" w:rsidRDefault="001005B0" w:rsidP="00B46D58">
      <w:pPr>
        <w:widowControl w:val="0"/>
        <w:spacing w:after="160"/>
        <w:ind w:left="567" w:right="565"/>
        <w:jc w:val="center"/>
        <w:rPr>
          <w:rFonts w:ascii="GHEA Grapalat" w:hAnsi="GHEA Grapalat"/>
          <w:b/>
        </w:rPr>
      </w:pPr>
    </w:p>
    <w:p w14:paraId="2F1CA510" w14:textId="77777777" w:rsidR="001005B0" w:rsidRPr="00B138F3" w:rsidRDefault="001005B0" w:rsidP="00B46D58">
      <w:pPr>
        <w:widowControl w:val="0"/>
        <w:spacing w:after="160"/>
        <w:ind w:left="567" w:right="565"/>
        <w:jc w:val="center"/>
        <w:rPr>
          <w:rFonts w:ascii="GHEA Grapalat" w:hAnsi="GHEA Grapalat"/>
          <w:b/>
        </w:rPr>
      </w:pPr>
    </w:p>
    <w:p w14:paraId="78F5337F"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414FC2D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C5836C"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3570FE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28EA5"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6704EA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AFBF3"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A8AA4A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85368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739A77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DC587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C731AF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DB485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7A9952B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DDEB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4729AA3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085EC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1AA3903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43F0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66DCEA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16F0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2F9EB06"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9D34A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42626CB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B9FE6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7C7E767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2AA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5514A85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4AF4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4A46E4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8A9C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AE4FF5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2704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3BA711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38537"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38363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29043B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80FCA9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5CE1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4182DCF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C6106"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E2D532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46331D7"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C7BDD98" w14:textId="77777777" w:rsidR="00C3421C" w:rsidRPr="00B138F3" w:rsidRDefault="00C3421C" w:rsidP="00DE2AE3">
            <w:pPr>
              <w:widowControl w:val="0"/>
              <w:spacing w:after="160"/>
              <w:rPr>
                <w:rFonts w:ascii="GHEA Grapalat" w:hAnsi="GHEA Grapalat" w:cs="Sylfaen"/>
              </w:rPr>
            </w:pPr>
          </w:p>
          <w:p w14:paraId="36F0FDE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5649D0D9" w14:textId="77777777" w:rsidR="00C3421C" w:rsidRPr="00B138F3" w:rsidRDefault="00C3421C" w:rsidP="00DE2AE3">
            <w:pPr>
              <w:widowControl w:val="0"/>
              <w:spacing w:after="160"/>
              <w:rPr>
                <w:rFonts w:ascii="GHEA Grapalat" w:hAnsi="GHEA Grapalat" w:cs="Sylfaen"/>
              </w:rPr>
            </w:pPr>
          </w:p>
          <w:p w14:paraId="68DE02A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8198BA1" w14:textId="77777777" w:rsidR="00C3421C" w:rsidRPr="00B138F3" w:rsidRDefault="00C3421C" w:rsidP="00DE2AE3">
            <w:pPr>
              <w:widowControl w:val="0"/>
              <w:spacing w:after="160"/>
              <w:rPr>
                <w:rFonts w:ascii="GHEA Grapalat" w:hAnsi="GHEA Grapalat" w:cs="Sylfaen"/>
              </w:rPr>
            </w:pPr>
          </w:p>
          <w:p w14:paraId="770E5EBA"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D54EB18"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DCBFCB8"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5AAE234" w14:textId="77777777" w:rsidR="00C3421C" w:rsidRPr="00B138F3" w:rsidRDefault="00C3421C" w:rsidP="00DE2AE3">
            <w:pPr>
              <w:widowControl w:val="0"/>
              <w:spacing w:after="160"/>
              <w:rPr>
                <w:rFonts w:ascii="GHEA Grapalat" w:hAnsi="GHEA Grapalat" w:cs="Sylfaen"/>
              </w:rPr>
            </w:pPr>
          </w:p>
          <w:p w14:paraId="17B4CA0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DB7EA15" w14:textId="77777777" w:rsidR="00C3421C" w:rsidRPr="00B138F3" w:rsidRDefault="00C3421C" w:rsidP="00DE2AE3">
            <w:pPr>
              <w:widowControl w:val="0"/>
              <w:spacing w:after="160"/>
              <w:jc w:val="right"/>
              <w:rPr>
                <w:rFonts w:ascii="GHEA Grapalat" w:hAnsi="GHEA Grapalat" w:cs="Tahoma"/>
              </w:rPr>
            </w:pPr>
          </w:p>
          <w:p w14:paraId="639BD230"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BDB5BDE" w14:textId="77777777" w:rsidR="00C3421C" w:rsidRPr="00B138F3" w:rsidRDefault="00C3421C" w:rsidP="00DE2AE3">
            <w:pPr>
              <w:widowControl w:val="0"/>
              <w:spacing w:after="160"/>
              <w:rPr>
                <w:rFonts w:ascii="GHEA Grapalat" w:hAnsi="GHEA Grapalat" w:cs="Sylfaen"/>
              </w:rPr>
            </w:pPr>
          </w:p>
          <w:p w14:paraId="59604B15"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1E35E2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BDBAF9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5EB5AEB" w14:textId="77777777" w:rsidR="00C3421C" w:rsidRPr="00B138F3" w:rsidRDefault="00C3421C" w:rsidP="00DE2AE3">
            <w:pPr>
              <w:widowControl w:val="0"/>
              <w:spacing w:after="160"/>
              <w:rPr>
                <w:rFonts w:ascii="GHEA Grapalat" w:hAnsi="GHEA Grapalat"/>
              </w:rPr>
            </w:pPr>
          </w:p>
          <w:p w14:paraId="310BABE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7CEC883"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2EF0C47" w14:textId="77777777" w:rsidR="00C3421C" w:rsidRPr="00B138F3" w:rsidRDefault="00C3421C" w:rsidP="00DE2AE3">
            <w:pPr>
              <w:widowControl w:val="0"/>
              <w:spacing w:after="160"/>
              <w:rPr>
                <w:rFonts w:ascii="GHEA Grapalat" w:hAnsi="GHEA Grapalat" w:cs="Tahoma"/>
              </w:rPr>
            </w:pPr>
          </w:p>
          <w:p w14:paraId="67B6CC98"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AD3C40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40E18" w14:textId="77777777" w:rsidR="00C3421C" w:rsidRPr="00B138F3" w:rsidRDefault="00C3421C" w:rsidP="00DE2AE3">
            <w:pPr>
              <w:widowControl w:val="0"/>
              <w:spacing w:after="160"/>
              <w:rPr>
                <w:rFonts w:ascii="GHEA Grapalat" w:hAnsi="GHEA Grapalat" w:cs="Tahoma"/>
              </w:rPr>
            </w:pPr>
          </w:p>
          <w:p w14:paraId="716D888E"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21CA7A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57584C" w14:textId="77777777" w:rsidR="00C3421C" w:rsidRPr="00B138F3" w:rsidRDefault="00C3421C" w:rsidP="00DE2AE3">
            <w:pPr>
              <w:widowControl w:val="0"/>
              <w:spacing w:after="160"/>
              <w:rPr>
                <w:rFonts w:ascii="GHEA Grapalat" w:hAnsi="GHEA Grapalat" w:cs="Arial"/>
              </w:rPr>
            </w:pPr>
          </w:p>
        </w:tc>
      </w:tr>
      <w:tr w:rsidR="00B138F3" w:rsidRPr="00B138F3" w14:paraId="5347A6A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A9F285F"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6DCC589" w14:textId="77777777" w:rsidR="00C3421C" w:rsidRPr="00B138F3" w:rsidRDefault="00C3421C" w:rsidP="00DE2AE3">
            <w:pPr>
              <w:widowControl w:val="0"/>
              <w:spacing w:after="160"/>
              <w:rPr>
                <w:rFonts w:ascii="GHEA Grapalat" w:hAnsi="GHEA Grapalat" w:cs="Sylfaen"/>
              </w:rPr>
            </w:pPr>
          </w:p>
          <w:p w14:paraId="0E9310BC"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AF5A86E"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D4B5D46" w14:textId="77777777" w:rsidR="00C3421C" w:rsidRPr="00B138F3" w:rsidRDefault="00C3421C" w:rsidP="00DE2AE3">
            <w:pPr>
              <w:widowControl w:val="0"/>
              <w:spacing w:after="160"/>
              <w:rPr>
                <w:rFonts w:ascii="GHEA Grapalat" w:hAnsi="GHEA Grapalat"/>
              </w:rPr>
            </w:pPr>
          </w:p>
          <w:p w14:paraId="4F46340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ED1E70D" w14:textId="77777777" w:rsidR="00C3421C" w:rsidRPr="00B138F3" w:rsidRDefault="00C3421C" w:rsidP="00C3421C">
      <w:pPr>
        <w:widowControl w:val="0"/>
        <w:spacing w:after="160"/>
        <w:jc w:val="center"/>
        <w:rPr>
          <w:rFonts w:ascii="GHEA Grapalat" w:hAnsi="GHEA Grapalat" w:cs="Sylfaen"/>
        </w:rPr>
      </w:pPr>
    </w:p>
    <w:p w14:paraId="5599E45E"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BDAD3BA"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4F9376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5C97BE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D014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B1822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8D9C6B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5AA149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8E45C6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B92E0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A27003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540BA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F4D8B8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CEF5C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E5EB0B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3E21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24EE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EB4BD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FC9C8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B16379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426D0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DF3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95CED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CFFF3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1A45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F98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06D33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BEC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A400EE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6879E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739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9648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ACFFA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6B63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E54F3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1DD6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C1FD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2B94E0"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FB46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C226A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527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19548FB"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71D86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444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9373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9C601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9EDDE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D93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9D335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6A887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8D2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25CB7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73D7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071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B842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76E5F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4210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7FEC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39231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8A67C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822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DFD0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F2E20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AF01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DA19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D0735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5C0A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965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17FB8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BD300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CE71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D4B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5DE18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CC4C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D69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9C47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11D4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5FD4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7A7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C94E9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2C5D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AA0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E0155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42F07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CE8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BF5C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4013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1196E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200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3E179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EF4B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375A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A08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EBA6D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6C2B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49F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7C1B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185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B4A0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80AC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42F3C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C24E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939DC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BD9BE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D57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C60C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4E22E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BB7D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589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EDFE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5A3D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20E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00C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FC38A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59B2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680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E1A83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2B82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81F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5542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9E29A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414FD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912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BBE8A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C13E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8E45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0CDA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975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5027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20AF6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B11C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AF769A"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65EF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871C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598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0A6E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53B7A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D0D8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1B47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9A36C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87DF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51FAB1"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B0B1F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4B821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8D8E0"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DD4F2DF"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D764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E4001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8E6BF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32D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779A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05EA0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73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AF6D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3188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9241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C57AF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3D79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C727F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F85AF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F06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D4C7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6E543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44BD5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62508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F137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2E044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B65D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F6F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F9400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BE59E9A"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30246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9470F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7446A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B9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D96A0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8F4E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B82A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4776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6ABC8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A6C1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2D3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B2E4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9BB81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465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5D2AC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E2570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D636D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1FCE5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E4F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D3E96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1656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085E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10CB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500C8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76048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F70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5CD9A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BA2B5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2766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8201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C88CE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F93EA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FBF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E2250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57A88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16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FE73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3B19AFE"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1E457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93C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F86AE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CF438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140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B1C7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3B958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032F7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B6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A4E4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D67D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9DD9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B20C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A54ACB"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2B37B7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FEA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AD34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65F2B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1EFF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4C2A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155A59" w14:textId="77777777" w:rsidR="00C3421C" w:rsidRPr="00B138F3" w:rsidRDefault="00C3421C" w:rsidP="00DE2AE3">
            <w:pPr>
              <w:widowControl w:val="0"/>
              <w:spacing w:after="120"/>
              <w:jc w:val="center"/>
              <w:rPr>
                <w:rFonts w:ascii="GHEA Grapalat" w:hAnsi="GHEA Grapalat"/>
                <w:sz w:val="18"/>
                <w:szCs w:val="18"/>
              </w:rPr>
            </w:pPr>
          </w:p>
        </w:tc>
      </w:tr>
    </w:tbl>
    <w:p w14:paraId="138EACFD" w14:textId="77777777" w:rsidR="001005B0" w:rsidRPr="00B138F3" w:rsidRDefault="001005B0" w:rsidP="00B46D58">
      <w:pPr>
        <w:widowControl w:val="0"/>
        <w:spacing w:after="160"/>
        <w:ind w:left="567" w:right="565"/>
        <w:jc w:val="center"/>
        <w:rPr>
          <w:rFonts w:ascii="GHEA Grapalat" w:hAnsi="GHEA Grapalat"/>
          <w:b/>
        </w:rPr>
      </w:pPr>
    </w:p>
    <w:p w14:paraId="638F20EA" w14:textId="77777777" w:rsidR="001005B0" w:rsidRPr="00B138F3" w:rsidRDefault="001005B0" w:rsidP="00B46D58">
      <w:pPr>
        <w:widowControl w:val="0"/>
        <w:spacing w:after="160"/>
        <w:ind w:left="567" w:right="565"/>
        <w:jc w:val="center"/>
        <w:rPr>
          <w:rFonts w:ascii="GHEA Grapalat" w:hAnsi="GHEA Grapalat"/>
          <w:b/>
        </w:rPr>
      </w:pPr>
    </w:p>
    <w:p w14:paraId="04EE9FA5" w14:textId="77777777" w:rsidR="001005B0" w:rsidRPr="00B138F3" w:rsidRDefault="001005B0" w:rsidP="00B46D58">
      <w:pPr>
        <w:widowControl w:val="0"/>
        <w:spacing w:after="160"/>
        <w:ind w:left="567" w:right="565"/>
        <w:jc w:val="center"/>
        <w:rPr>
          <w:rFonts w:ascii="GHEA Grapalat" w:hAnsi="GHEA Grapalat"/>
          <w:b/>
        </w:rPr>
      </w:pPr>
    </w:p>
    <w:p w14:paraId="516F24A7" w14:textId="77777777" w:rsidR="001005B0" w:rsidRPr="00B138F3" w:rsidRDefault="001005B0" w:rsidP="00B46D58">
      <w:pPr>
        <w:widowControl w:val="0"/>
        <w:spacing w:after="160"/>
        <w:ind w:left="567" w:right="565"/>
        <w:jc w:val="center"/>
        <w:rPr>
          <w:rFonts w:ascii="GHEA Grapalat" w:hAnsi="GHEA Grapalat"/>
          <w:b/>
        </w:rPr>
      </w:pPr>
    </w:p>
    <w:p w14:paraId="2FDDFED9" w14:textId="77777777" w:rsidR="001005B0" w:rsidRPr="00B138F3" w:rsidRDefault="001005B0" w:rsidP="00B46D58">
      <w:pPr>
        <w:widowControl w:val="0"/>
        <w:spacing w:after="160"/>
        <w:ind w:left="567" w:right="565"/>
        <w:jc w:val="center"/>
        <w:rPr>
          <w:rFonts w:ascii="GHEA Grapalat" w:hAnsi="GHEA Grapalat"/>
          <w:b/>
        </w:rPr>
      </w:pPr>
    </w:p>
    <w:p w14:paraId="72869F0C" w14:textId="77777777" w:rsidR="001005B0" w:rsidRPr="00B138F3" w:rsidRDefault="001005B0" w:rsidP="00B46D58">
      <w:pPr>
        <w:widowControl w:val="0"/>
        <w:spacing w:after="160"/>
        <w:ind w:left="567" w:right="565"/>
        <w:jc w:val="center"/>
        <w:rPr>
          <w:rFonts w:ascii="GHEA Grapalat" w:hAnsi="GHEA Grapalat"/>
          <w:b/>
        </w:rPr>
      </w:pPr>
    </w:p>
    <w:p w14:paraId="319095DB" w14:textId="77777777" w:rsidR="001005B0" w:rsidRPr="00B138F3" w:rsidRDefault="001005B0" w:rsidP="00B46D58">
      <w:pPr>
        <w:widowControl w:val="0"/>
        <w:spacing w:after="160"/>
        <w:ind w:left="567" w:right="565"/>
        <w:jc w:val="center"/>
        <w:rPr>
          <w:rFonts w:ascii="GHEA Grapalat" w:hAnsi="GHEA Grapalat"/>
          <w:b/>
        </w:rPr>
      </w:pPr>
    </w:p>
    <w:p w14:paraId="12D1CE33" w14:textId="77777777" w:rsidR="001005B0" w:rsidRPr="00B138F3" w:rsidRDefault="001005B0" w:rsidP="00B46D58">
      <w:pPr>
        <w:widowControl w:val="0"/>
        <w:spacing w:after="160"/>
        <w:ind w:left="567" w:right="565"/>
        <w:jc w:val="center"/>
        <w:rPr>
          <w:rFonts w:ascii="GHEA Grapalat" w:hAnsi="GHEA Grapalat"/>
          <w:b/>
        </w:rPr>
      </w:pPr>
    </w:p>
    <w:p w14:paraId="15E033A0" w14:textId="77777777" w:rsidR="001005B0" w:rsidRPr="00B138F3" w:rsidRDefault="001005B0" w:rsidP="00B46D58">
      <w:pPr>
        <w:widowControl w:val="0"/>
        <w:spacing w:after="160"/>
        <w:ind w:left="567" w:right="565"/>
        <w:jc w:val="center"/>
        <w:rPr>
          <w:rFonts w:ascii="GHEA Grapalat" w:hAnsi="GHEA Grapalat"/>
          <w:b/>
        </w:rPr>
      </w:pPr>
    </w:p>
    <w:p w14:paraId="55294456" w14:textId="77777777" w:rsidR="001005B0" w:rsidRPr="00B138F3" w:rsidRDefault="001005B0" w:rsidP="00B46D58">
      <w:pPr>
        <w:widowControl w:val="0"/>
        <w:spacing w:after="160"/>
        <w:ind w:left="567" w:right="565"/>
        <w:jc w:val="center"/>
        <w:rPr>
          <w:rFonts w:ascii="GHEA Grapalat" w:hAnsi="GHEA Grapalat"/>
          <w:b/>
        </w:rPr>
      </w:pPr>
    </w:p>
    <w:p w14:paraId="2B2F6E76" w14:textId="77777777" w:rsidR="001005B0" w:rsidRPr="00B138F3" w:rsidRDefault="001005B0" w:rsidP="00B46D58">
      <w:pPr>
        <w:widowControl w:val="0"/>
        <w:spacing w:after="160"/>
        <w:ind w:left="567" w:right="565"/>
        <w:jc w:val="center"/>
        <w:rPr>
          <w:rFonts w:ascii="GHEA Grapalat" w:hAnsi="GHEA Grapalat"/>
          <w:b/>
        </w:rPr>
      </w:pPr>
    </w:p>
    <w:p w14:paraId="55AD68D3" w14:textId="77777777" w:rsidR="001005B0" w:rsidRPr="00B138F3" w:rsidRDefault="001005B0" w:rsidP="00B46D58">
      <w:pPr>
        <w:widowControl w:val="0"/>
        <w:spacing w:after="160"/>
        <w:ind w:left="567" w:right="565"/>
        <w:jc w:val="center"/>
        <w:rPr>
          <w:rFonts w:ascii="GHEA Grapalat" w:hAnsi="GHEA Grapalat"/>
          <w:b/>
        </w:rPr>
      </w:pPr>
    </w:p>
    <w:p w14:paraId="789B5D30" w14:textId="77777777" w:rsidR="001005B0" w:rsidRPr="00B138F3" w:rsidRDefault="001005B0" w:rsidP="00B46D58">
      <w:pPr>
        <w:widowControl w:val="0"/>
        <w:spacing w:after="160"/>
        <w:ind w:left="567" w:right="565"/>
        <w:jc w:val="center"/>
        <w:rPr>
          <w:rFonts w:ascii="GHEA Grapalat" w:hAnsi="GHEA Grapalat"/>
          <w:b/>
        </w:rPr>
      </w:pPr>
    </w:p>
    <w:p w14:paraId="7B52E1E9" w14:textId="77777777" w:rsidR="001005B0" w:rsidRPr="00B138F3" w:rsidRDefault="001005B0" w:rsidP="00B46D58">
      <w:pPr>
        <w:widowControl w:val="0"/>
        <w:spacing w:after="160"/>
        <w:ind w:left="567" w:right="565"/>
        <w:jc w:val="center"/>
        <w:rPr>
          <w:rFonts w:ascii="GHEA Grapalat" w:hAnsi="GHEA Grapalat"/>
          <w:b/>
        </w:rPr>
      </w:pPr>
    </w:p>
    <w:p w14:paraId="35B1A201" w14:textId="77777777" w:rsidR="001005B0" w:rsidRPr="00B138F3" w:rsidRDefault="001005B0" w:rsidP="00B46D58">
      <w:pPr>
        <w:widowControl w:val="0"/>
        <w:spacing w:after="160"/>
        <w:ind w:left="567" w:right="565"/>
        <w:jc w:val="center"/>
        <w:rPr>
          <w:rFonts w:ascii="GHEA Grapalat" w:hAnsi="GHEA Grapalat"/>
          <w:b/>
        </w:rPr>
      </w:pPr>
    </w:p>
    <w:p w14:paraId="7AA0CBAA" w14:textId="77777777" w:rsidR="001005B0" w:rsidRPr="00B138F3" w:rsidRDefault="001005B0" w:rsidP="00B46D58">
      <w:pPr>
        <w:widowControl w:val="0"/>
        <w:spacing w:after="160"/>
        <w:ind w:left="567" w:right="565"/>
        <w:jc w:val="center"/>
        <w:rPr>
          <w:rFonts w:ascii="GHEA Grapalat" w:hAnsi="GHEA Grapalat"/>
          <w:b/>
        </w:rPr>
      </w:pPr>
    </w:p>
    <w:p w14:paraId="05B227A8" w14:textId="77777777" w:rsidR="001005B0" w:rsidRPr="00B138F3" w:rsidRDefault="001005B0" w:rsidP="00B46D58">
      <w:pPr>
        <w:widowControl w:val="0"/>
        <w:spacing w:after="160"/>
        <w:ind w:left="567" w:right="565"/>
        <w:jc w:val="center"/>
        <w:rPr>
          <w:rFonts w:ascii="GHEA Grapalat" w:hAnsi="GHEA Grapalat"/>
          <w:b/>
        </w:rPr>
      </w:pPr>
    </w:p>
    <w:p w14:paraId="1EA804EA" w14:textId="77777777" w:rsidR="000A214C" w:rsidRPr="00B138F3" w:rsidRDefault="000A214C" w:rsidP="000A214C">
      <w:pPr>
        <w:widowControl w:val="0"/>
        <w:spacing w:after="160"/>
        <w:jc w:val="right"/>
        <w:rPr>
          <w:rFonts w:ascii="GHEA Grapalat" w:hAnsi="GHEA Grapalat" w:cs="GHEA Grapalat"/>
          <w:i/>
        </w:rPr>
      </w:pPr>
      <w:proofErr w:type="spellStart"/>
      <w:r w:rsidRPr="00B138F3">
        <w:rPr>
          <w:rFonts w:ascii="GHEA Grapalat" w:hAnsi="GHEA Grapalat"/>
          <w:i/>
        </w:rPr>
        <w:t>риложение</w:t>
      </w:r>
      <w:proofErr w:type="spellEnd"/>
      <w:r w:rsidRPr="00B138F3">
        <w:rPr>
          <w:rFonts w:ascii="GHEA Grapalat" w:hAnsi="GHEA Grapalat"/>
          <w:i/>
        </w:rPr>
        <w:t xml:space="preserve"> № 5.1</w:t>
      </w:r>
    </w:p>
    <w:p w14:paraId="2ED15748" w14:textId="3FFC924E"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F7381">
        <w:rPr>
          <w:rFonts w:ascii="GHEA Grapalat" w:hAnsi="GHEA Grapalat"/>
          <w:i/>
        </w:rPr>
        <w:t>запрос котировок</w:t>
      </w:r>
      <w:r w:rsidRPr="00B138F3">
        <w:rPr>
          <w:rFonts w:ascii="GHEA Grapalat" w:hAnsi="GHEA Grapalat"/>
          <w:i/>
        </w:rPr>
        <w:br/>
        <w:t>под кодом "</w:t>
      </w:r>
      <w:r w:rsidR="00296C89">
        <w:rPr>
          <w:rFonts w:ascii="GHEA Grapalat" w:hAnsi="GHEA Grapalat"/>
          <w:i/>
        </w:rPr>
        <w:t>SHMAHKS-GH-APZB-26/1</w:t>
      </w:r>
      <w:r w:rsidRPr="00B138F3">
        <w:rPr>
          <w:rFonts w:ascii="GHEA Grapalat" w:hAnsi="GHEA Grapalat"/>
          <w:i/>
        </w:rPr>
        <w:t>"</w:t>
      </w:r>
      <w:r w:rsidRPr="00B138F3">
        <w:rPr>
          <w:rStyle w:val="af6"/>
          <w:rFonts w:ascii="GHEA Grapalat" w:hAnsi="GHEA Grapalat"/>
          <w:i/>
        </w:rPr>
        <w:footnoteReference w:customMarkFollows="1" w:id="18"/>
        <w:t>*</w:t>
      </w:r>
    </w:p>
    <w:p w14:paraId="300E2991" w14:textId="77777777" w:rsidR="00AF4211" w:rsidRPr="00B138F3" w:rsidRDefault="00AF4211" w:rsidP="000A214C">
      <w:pPr>
        <w:widowControl w:val="0"/>
        <w:spacing w:after="160"/>
        <w:jc w:val="center"/>
        <w:rPr>
          <w:rFonts w:ascii="GHEA Grapalat" w:hAnsi="GHEA Grapalat"/>
          <w:b/>
        </w:rPr>
      </w:pPr>
    </w:p>
    <w:p w14:paraId="2A5D734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5E1CF95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7EE2CBD5" w14:textId="77777777" w:rsidTr="00DE2AE3">
        <w:tc>
          <w:tcPr>
            <w:tcW w:w="4786" w:type="dxa"/>
          </w:tcPr>
          <w:p w14:paraId="18971498" w14:textId="77777777" w:rsidR="000A214C" w:rsidRPr="00B138F3" w:rsidRDefault="00464096" w:rsidP="00DE2AE3">
            <w:pPr>
              <w:widowControl w:val="0"/>
              <w:spacing w:after="160"/>
              <w:rPr>
                <w:rFonts w:ascii="GHEA Grapalat" w:hAnsi="GHEA Grapalat" w:cs="GHEA Grapalat"/>
                <w:b/>
                <w:lang w:val="en-US"/>
              </w:rPr>
            </w:pPr>
            <w:r>
              <w:rPr>
                <w:rFonts w:ascii="GHEA Grapalat" w:hAnsi="GHEA Grapalat"/>
                <w:sz w:val="22"/>
                <w:szCs w:val="22"/>
              </w:rPr>
              <w:t xml:space="preserve">с. </w:t>
            </w:r>
            <w:proofErr w:type="spellStart"/>
            <w:r>
              <w:rPr>
                <w:rFonts w:ascii="GHEA Grapalat" w:hAnsi="GHEA Grapalat"/>
                <w:sz w:val="22"/>
                <w:szCs w:val="22"/>
              </w:rPr>
              <w:t>Ашоцк</w:t>
            </w:r>
            <w:proofErr w:type="spellEnd"/>
          </w:p>
        </w:tc>
        <w:tc>
          <w:tcPr>
            <w:tcW w:w="4500" w:type="dxa"/>
          </w:tcPr>
          <w:p w14:paraId="76FDBA58"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9"/>
              <w:t>**</w:t>
            </w:r>
          </w:p>
        </w:tc>
      </w:tr>
    </w:tbl>
    <w:p w14:paraId="5DB2B2F9" w14:textId="77777777" w:rsidR="000A214C" w:rsidRPr="00B138F3" w:rsidRDefault="000A214C" w:rsidP="000A214C">
      <w:pPr>
        <w:widowControl w:val="0"/>
        <w:spacing w:after="160"/>
        <w:rPr>
          <w:rFonts w:ascii="GHEA Grapalat" w:hAnsi="GHEA Grapalat" w:cs="GHEA Grapalat"/>
          <w:b/>
        </w:rPr>
      </w:pPr>
    </w:p>
    <w:p w14:paraId="2B88D96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C08B07D"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467791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09E0EE0"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AAD69D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C2150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5AC99A3"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698EC6C6"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56C7B7D"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4DCA30EB"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60C37E49" w14:textId="77777777" w:rsidR="000A214C" w:rsidRPr="00B138F3" w:rsidRDefault="000A214C" w:rsidP="000A214C">
      <w:pPr>
        <w:rPr>
          <w:rFonts w:ascii="GHEA Grapalat" w:hAnsi="GHEA Grapalat"/>
        </w:rPr>
      </w:pPr>
      <w:r w:rsidRPr="00B138F3">
        <w:rPr>
          <w:rFonts w:ascii="GHEA Grapalat" w:hAnsi="GHEA Grapalat"/>
        </w:rPr>
        <w:br w:type="page"/>
      </w:r>
    </w:p>
    <w:p w14:paraId="46D0AB5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E49BC8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7DD2B9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82CB66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5E0A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CB407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07618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A3954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7A2558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9B6FCD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C0DDE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B2388E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D47F6D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2CD53F5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0BEADC8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C1AA8D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5CC27BB"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41D12C9"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A66B1C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0BE72B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543870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AA032B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C69D8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4951D7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798B35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824677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7A24B2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829C18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4F13D6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5CD02C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4EFE02A"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1775F43"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BAF9FB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E4310"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F83F9F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F3228"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2B4D38B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9D6AB"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35103DE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8568B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7EB623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4A56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D72E0D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408C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2FC5FF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276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ACB8B0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FB1E7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4DAD88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0677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200D075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5CB1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B130EC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F642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AF2880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2BC3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1C131E8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A163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518593F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65C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111E842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97A1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7521E9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088E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99E7AF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BE0D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77FDB52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FE0392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E36537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BA28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B7B151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D7200"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5996D6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BE4B17B"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F796FE8" w14:textId="77777777" w:rsidR="00BE2572" w:rsidRPr="00B138F3" w:rsidRDefault="00BE2572" w:rsidP="00DE2AE3">
            <w:pPr>
              <w:widowControl w:val="0"/>
              <w:spacing w:after="160"/>
              <w:rPr>
                <w:rFonts w:ascii="GHEA Grapalat" w:hAnsi="GHEA Grapalat" w:cs="Sylfaen"/>
              </w:rPr>
            </w:pPr>
          </w:p>
          <w:p w14:paraId="50C70846"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E953BF8" w14:textId="77777777" w:rsidR="00BE2572" w:rsidRPr="00B138F3" w:rsidRDefault="00BE2572" w:rsidP="00DE2AE3">
            <w:pPr>
              <w:widowControl w:val="0"/>
              <w:spacing w:after="160"/>
              <w:rPr>
                <w:rFonts w:ascii="GHEA Grapalat" w:hAnsi="GHEA Grapalat" w:cs="Sylfaen"/>
              </w:rPr>
            </w:pPr>
          </w:p>
          <w:p w14:paraId="3E2A916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219F804" w14:textId="77777777" w:rsidR="00BE2572" w:rsidRPr="00B138F3" w:rsidRDefault="00BE2572" w:rsidP="00DE2AE3">
            <w:pPr>
              <w:widowControl w:val="0"/>
              <w:spacing w:after="160"/>
              <w:rPr>
                <w:rFonts w:ascii="GHEA Grapalat" w:hAnsi="GHEA Grapalat" w:cs="Sylfaen"/>
              </w:rPr>
            </w:pPr>
          </w:p>
          <w:p w14:paraId="394C56C5"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0A98894"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2E96B69"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FCA663A" w14:textId="77777777" w:rsidR="00BE2572" w:rsidRPr="00B138F3" w:rsidRDefault="00BE2572" w:rsidP="00DE2AE3">
            <w:pPr>
              <w:widowControl w:val="0"/>
              <w:spacing w:after="160"/>
              <w:rPr>
                <w:rFonts w:ascii="GHEA Grapalat" w:hAnsi="GHEA Grapalat" w:cs="Sylfaen"/>
              </w:rPr>
            </w:pPr>
          </w:p>
          <w:p w14:paraId="62C072B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BFCF647" w14:textId="77777777" w:rsidR="00BE2572" w:rsidRPr="00B138F3" w:rsidRDefault="00BE2572" w:rsidP="00DE2AE3">
            <w:pPr>
              <w:widowControl w:val="0"/>
              <w:spacing w:after="160"/>
              <w:jc w:val="right"/>
              <w:rPr>
                <w:rFonts w:ascii="GHEA Grapalat" w:hAnsi="GHEA Grapalat" w:cs="Tahoma"/>
              </w:rPr>
            </w:pPr>
          </w:p>
          <w:p w14:paraId="0280AC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6978BE" w14:textId="77777777" w:rsidR="00BE2572" w:rsidRPr="00B138F3" w:rsidRDefault="00BE2572" w:rsidP="00DE2AE3">
            <w:pPr>
              <w:widowControl w:val="0"/>
              <w:spacing w:after="160"/>
              <w:rPr>
                <w:rFonts w:ascii="GHEA Grapalat" w:hAnsi="GHEA Grapalat" w:cs="Sylfaen"/>
              </w:rPr>
            </w:pPr>
          </w:p>
          <w:p w14:paraId="7249D5BB"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7BC5D9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A07F09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DA5FD0A" w14:textId="77777777" w:rsidR="00BE2572" w:rsidRPr="00B138F3" w:rsidRDefault="00BE2572" w:rsidP="00DE2AE3">
            <w:pPr>
              <w:widowControl w:val="0"/>
              <w:spacing w:after="160"/>
              <w:rPr>
                <w:rFonts w:ascii="GHEA Grapalat" w:hAnsi="GHEA Grapalat"/>
              </w:rPr>
            </w:pPr>
          </w:p>
          <w:p w14:paraId="43E9523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69039278"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916EFEB" w14:textId="77777777" w:rsidR="00BE2572" w:rsidRPr="00B138F3" w:rsidRDefault="00BE2572" w:rsidP="00DE2AE3">
            <w:pPr>
              <w:widowControl w:val="0"/>
              <w:spacing w:after="160"/>
              <w:rPr>
                <w:rFonts w:ascii="GHEA Grapalat" w:hAnsi="GHEA Grapalat" w:cs="Tahoma"/>
              </w:rPr>
            </w:pPr>
          </w:p>
          <w:p w14:paraId="0FFEDA8C"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F12EDF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4403D60" w14:textId="77777777" w:rsidR="00BE2572" w:rsidRPr="00B138F3" w:rsidRDefault="00BE2572" w:rsidP="00DE2AE3">
            <w:pPr>
              <w:widowControl w:val="0"/>
              <w:spacing w:after="160"/>
              <w:rPr>
                <w:rFonts w:ascii="GHEA Grapalat" w:hAnsi="GHEA Grapalat" w:cs="Tahoma"/>
              </w:rPr>
            </w:pPr>
          </w:p>
          <w:p w14:paraId="3F7F7680"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17F1D230"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192C11" w14:textId="77777777" w:rsidR="00BE2572" w:rsidRPr="00B138F3" w:rsidRDefault="00BE2572" w:rsidP="00DE2AE3">
            <w:pPr>
              <w:widowControl w:val="0"/>
              <w:spacing w:after="160"/>
              <w:rPr>
                <w:rFonts w:ascii="GHEA Grapalat" w:hAnsi="GHEA Grapalat" w:cs="Arial"/>
              </w:rPr>
            </w:pPr>
          </w:p>
        </w:tc>
      </w:tr>
      <w:tr w:rsidR="00B138F3" w:rsidRPr="00B138F3" w14:paraId="5806994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05F6CC1"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7DC0E78" w14:textId="77777777" w:rsidR="00BE2572" w:rsidRPr="00B138F3" w:rsidRDefault="00BE2572" w:rsidP="00DE2AE3">
            <w:pPr>
              <w:widowControl w:val="0"/>
              <w:spacing w:after="160"/>
              <w:rPr>
                <w:rFonts w:ascii="GHEA Grapalat" w:hAnsi="GHEA Grapalat" w:cs="Sylfaen"/>
              </w:rPr>
            </w:pPr>
          </w:p>
          <w:p w14:paraId="4023C9B7"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7FE4D32"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1E4373B" w14:textId="77777777" w:rsidR="00BE2572" w:rsidRPr="00B138F3" w:rsidRDefault="00BE2572" w:rsidP="00DE2AE3">
            <w:pPr>
              <w:widowControl w:val="0"/>
              <w:spacing w:after="160"/>
              <w:rPr>
                <w:rFonts w:ascii="GHEA Grapalat" w:hAnsi="GHEA Grapalat"/>
              </w:rPr>
            </w:pPr>
          </w:p>
          <w:p w14:paraId="1B27918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032D2DF" w14:textId="77777777" w:rsidR="00BE2572" w:rsidRPr="00B138F3" w:rsidRDefault="00BE2572" w:rsidP="00BE2572">
      <w:pPr>
        <w:widowControl w:val="0"/>
        <w:spacing w:after="160"/>
        <w:jc w:val="center"/>
        <w:rPr>
          <w:rFonts w:ascii="GHEA Grapalat" w:hAnsi="GHEA Grapalat" w:cs="Sylfaen"/>
        </w:rPr>
      </w:pPr>
    </w:p>
    <w:p w14:paraId="08D0709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F7BC71D"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A928C37"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45CD0E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9C3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E7EC39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22B69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EC4DD4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16A061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78B8F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15D757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970088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A03387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89B2EB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160C27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6989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D7AF1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564087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9A505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AD03A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FE6C5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085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CD004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33D0D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19D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6F38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A9EBC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2AA9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ABFD81"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F28FE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A532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8C2C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5FE47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FE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67581C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4FFAE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447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A16712"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FBDA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A9B7E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C8F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7D78AA3"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2EE3E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D4D9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B1C5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EF04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BCAC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00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5F52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7E3BD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B31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E510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363E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FC4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BC84B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E0571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3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0F26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56DB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0A25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F9A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99FC7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1BA39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7CD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944C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D4DF7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EE0A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B94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98075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02EC3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0101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A4CD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61B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6AC6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03EC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788BD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C7F2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883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C65F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5859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F9FC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DB6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353A7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B601F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FD5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AA28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7EC79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AD673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D2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B91D0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3FD51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98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47BE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662E4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32F4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CC5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09B9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B94B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EFE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FE9F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FD64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488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58530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199D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753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6187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A8BA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AA936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6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4B2B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6BB55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DE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2AAF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A92BE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12692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9B1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7260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FDB3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927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BCF2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BE2F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EDBAA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459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AA07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7DC39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906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FF8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906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605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8566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C247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575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8FB52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9C33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D5C1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26AC3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CF49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EDD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9C4E2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125A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95BAD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D623F"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12EEB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02058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7944F"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C01670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CDB3B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1767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68855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D5E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7C6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D041C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CC42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B6C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B0D80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FF71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880A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699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A8815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B97E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714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50B5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55266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533FD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7CB1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F25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C1334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7C76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8C4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8816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6D650F3"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6EC74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8491C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0AC36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4E8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9CEB9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C039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932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39BA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6B09E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D625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D88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33B9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6C43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0A2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62727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130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F1896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F30D1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7D3F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FFE30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8D9B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3D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17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F9C6DE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918C7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3E0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CF94E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35195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00B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33ED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1B29A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C8BF7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B014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BFE34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22C38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395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41CF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DBBE6A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0C8A2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670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C28DA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654A2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020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3D47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DB152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3D511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C23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2E450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EDD8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54E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C387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627E6FB"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62CA21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8D3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DA72C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164B6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ADA2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3F23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334AD1" w14:textId="77777777" w:rsidR="00BE2572" w:rsidRPr="00B138F3" w:rsidRDefault="00BE2572" w:rsidP="00DE2AE3">
            <w:pPr>
              <w:widowControl w:val="0"/>
              <w:spacing w:after="120"/>
              <w:jc w:val="center"/>
              <w:rPr>
                <w:rFonts w:ascii="GHEA Grapalat" w:hAnsi="GHEA Grapalat"/>
                <w:sz w:val="18"/>
                <w:szCs w:val="18"/>
              </w:rPr>
            </w:pPr>
          </w:p>
        </w:tc>
      </w:tr>
    </w:tbl>
    <w:p w14:paraId="7F6E982A" w14:textId="77777777" w:rsidR="00BE2572" w:rsidRPr="00B138F3" w:rsidRDefault="00BE2572" w:rsidP="00BE2572">
      <w:pPr>
        <w:widowControl w:val="0"/>
        <w:spacing w:after="160"/>
        <w:ind w:left="567" w:right="565"/>
        <w:jc w:val="center"/>
        <w:rPr>
          <w:rFonts w:ascii="GHEA Grapalat" w:hAnsi="GHEA Grapalat"/>
          <w:b/>
        </w:rPr>
      </w:pPr>
    </w:p>
    <w:p w14:paraId="50D089FA" w14:textId="77777777" w:rsidR="00BE2572" w:rsidRPr="00B138F3" w:rsidRDefault="00BE2572" w:rsidP="00BE2572">
      <w:pPr>
        <w:widowControl w:val="0"/>
        <w:spacing w:after="160"/>
        <w:ind w:left="567" w:right="565"/>
        <w:jc w:val="center"/>
        <w:rPr>
          <w:rFonts w:ascii="GHEA Grapalat" w:hAnsi="GHEA Grapalat"/>
          <w:b/>
        </w:rPr>
      </w:pPr>
    </w:p>
    <w:p w14:paraId="6B4A2C6F" w14:textId="77777777" w:rsidR="00BE2572" w:rsidRPr="00B138F3" w:rsidRDefault="00BE2572" w:rsidP="00BE2572">
      <w:pPr>
        <w:widowControl w:val="0"/>
        <w:spacing w:after="160"/>
        <w:ind w:left="567" w:right="565"/>
        <w:jc w:val="center"/>
        <w:rPr>
          <w:rFonts w:ascii="GHEA Grapalat" w:hAnsi="GHEA Grapalat"/>
          <w:b/>
        </w:rPr>
      </w:pPr>
    </w:p>
    <w:p w14:paraId="17979EC1" w14:textId="77777777" w:rsidR="00BE2572" w:rsidRPr="00B138F3" w:rsidRDefault="00BE2572" w:rsidP="00BE2572">
      <w:pPr>
        <w:widowControl w:val="0"/>
        <w:spacing w:after="160"/>
        <w:ind w:left="567" w:right="565"/>
        <w:jc w:val="center"/>
        <w:rPr>
          <w:rFonts w:ascii="GHEA Grapalat" w:hAnsi="GHEA Grapalat"/>
          <w:b/>
        </w:rPr>
      </w:pPr>
    </w:p>
    <w:p w14:paraId="2EB2127A" w14:textId="77777777" w:rsidR="00BE2572" w:rsidRPr="00B138F3" w:rsidRDefault="00BE2572" w:rsidP="00BE2572">
      <w:pPr>
        <w:widowControl w:val="0"/>
        <w:spacing w:after="160"/>
        <w:ind w:left="567" w:right="565"/>
        <w:jc w:val="center"/>
        <w:rPr>
          <w:rFonts w:ascii="GHEA Grapalat" w:hAnsi="GHEA Grapalat"/>
          <w:b/>
        </w:rPr>
      </w:pPr>
    </w:p>
    <w:p w14:paraId="007BAD4A" w14:textId="77777777" w:rsidR="00BE2572" w:rsidRPr="00B138F3" w:rsidRDefault="00BE2572" w:rsidP="00BE2572">
      <w:pPr>
        <w:widowControl w:val="0"/>
        <w:spacing w:after="160"/>
        <w:ind w:left="567" w:right="565"/>
        <w:jc w:val="center"/>
        <w:rPr>
          <w:rFonts w:ascii="GHEA Grapalat" w:hAnsi="GHEA Grapalat"/>
          <w:b/>
        </w:rPr>
      </w:pPr>
    </w:p>
    <w:p w14:paraId="23B390A1" w14:textId="77777777" w:rsidR="00BE2572" w:rsidRPr="00B138F3" w:rsidRDefault="00BE2572" w:rsidP="00BE2572">
      <w:pPr>
        <w:widowControl w:val="0"/>
        <w:spacing w:after="160"/>
        <w:ind w:left="567" w:right="565"/>
        <w:jc w:val="center"/>
        <w:rPr>
          <w:rFonts w:ascii="GHEA Grapalat" w:hAnsi="GHEA Grapalat"/>
          <w:b/>
        </w:rPr>
      </w:pPr>
    </w:p>
    <w:p w14:paraId="3AC0326D" w14:textId="77777777" w:rsidR="00BE2572" w:rsidRPr="00B138F3" w:rsidRDefault="00BE2572" w:rsidP="00BE2572">
      <w:pPr>
        <w:widowControl w:val="0"/>
        <w:spacing w:after="160"/>
        <w:ind w:left="567" w:right="565"/>
        <w:jc w:val="center"/>
        <w:rPr>
          <w:rFonts w:ascii="GHEA Grapalat" w:hAnsi="GHEA Grapalat"/>
          <w:b/>
        </w:rPr>
      </w:pPr>
    </w:p>
    <w:p w14:paraId="7A5B5EF1" w14:textId="77777777" w:rsidR="00BE2572" w:rsidRPr="00B138F3" w:rsidRDefault="00BE2572" w:rsidP="00BE2572">
      <w:pPr>
        <w:widowControl w:val="0"/>
        <w:spacing w:after="160"/>
        <w:ind w:left="567" w:right="565"/>
        <w:jc w:val="center"/>
        <w:rPr>
          <w:rFonts w:ascii="GHEA Grapalat" w:hAnsi="GHEA Grapalat"/>
          <w:b/>
        </w:rPr>
      </w:pPr>
    </w:p>
    <w:p w14:paraId="1E5635E5" w14:textId="77777777" w:rsidR="00BE2572" w:rsidRPr="00B138F3" w:rsidRDefault="00BE2572" w:rsidP="00BE2572">
      <w:pPr>
        <w:widowControl w:val="0"/>
        <w:spacing w:after="160"/>
        <w:ind w:left="567" w:right="565"/>
        <w:jc w:val="center"/>
        <w:rPr>
          <w:rFonts w:ascii="GHEA Grapalat" w:hAnsi="GHEA Grapalat"/>
          <w:b/>
        </w:rPr>
      </w:pPr>
    </w:p>
    <w:p w14:paraId="6C5E4CDC"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78B77660"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314534CA" w14:textId="37453A0B"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296C89">
        <w:rPr>
          <w:rFonts w:ascii="GHEA Grapalat" w:hAnsi="GHEA Grapalat"/>
          <w:b/>
          <w:sz w:val="24"/>
          <w:szCs w:val="24"/>
        </w:rPr>
        <w:t>SHMAHKS-GH-APZB-26/1</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0"/>
        <w:t>*</w:t>
      </w:r>
    </w:p>
    <w:p w14:paraId="47070339" w14:textId="77777777" w:rsidR="008D352C" w:rsidRPr="00B138F3" w:rsidRDefault="008D352C" w:rsidP="00B46D58">
      <w:pPr>
        <w:widowControl w:val="0"/>
        <w:spacing w:after="160"/>
        <w:ind w:left="-142" w:firstLine="142"/>
        <w:jc w:val="center"/>
        <w:rPr>
          <w:rFonts w:ascii="GHEA Grapalat" w:hAnsi="GHEA Grapalat"/>
          <w:i/>
        </w:rPr>
      </w:pPr>
    </w:p>
    <w:p w14:paraId="73137360"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4C3E29A1"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07CFD3CB"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4AFCBF1A"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1BA2DF74" w14:textId="77777777" w:rsidTr="00F15CED">
        <w:tc>
          <w:tcPr>
            <w:tcW w:w="4643" w:type="dxa"/>
          </w:tcPr>
          <w:p w14:paraId="5D3C36AA"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464096">
              <w:rPr>
                <w:rFonts w:ascii="GHEA Grapalat" w:hAnsi="GHEA Grapalat"/>
                <w:sz w:val="22"/>
                <w:szCs w:val="22"/>
              </w:rPr>
              <w:t xml:space="preserve">с. </w:t>
            </w:r>
            <w:proofErr w:type="spellStart"/>
            <w:r w:rsidR="00464096">
              <w:rPr>
                <w:rFonts w:ascii="GHEA Grapalat" w:hAnsi="GHEA Grapalat"/>
                <w:sz w:val="22"/>
                <w:szCs w:val="22"/>
              </w:rPr>
              <w:t>Ашоцк</w:t>
            </w:r>
            <w:proofErr w:type="spellEnd"/>
          </w:p>
        </w:tc>
        <w:tc>
          <w:tcPr>
            <w:tcW w:w="4643" w:type="dxa"/>
          </w:tcPr>
          <w:p w14:paraId="6A09F903"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263262D"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40BC7FAA"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A7A6524" w14:textId="77777777" w:rsidR="00071D1C" w:rsidRPr="00B138F3" w:rsidRDefault="00071D1C" w:rsidP="00B46D58">
      <w:pPr>
        <w:widowControl w:val="0"/>
        <w:spacing w:after="160"/>
        <w:ind w:firstLine="709"/>
        <w:jc w:val="both"/>
        <w:rPr>
          <w:rFonts w:ascii="GHEA Grapalat" w:hAnsi="GHEA Grapalat"/>
          <w:b/>
        </w:rPr>
      </w:pPr>
    </w:p>
    <w:p w14:paraId="6486DB63"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49B3F7B"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2DF1557" w14:textId="77777777" w:rsidR="00071D1C" w:rsidRPr="00B138F3" w:rsidRDefault="00071D1C" w:rsidP="00B46D58">
      <w:pPr>
        <w:widowControl w:val="0"/>
        <w:spacing w:after="160"/>
        <w:ind w:firstLine="709"/>
        <w:jc w:val="both"/>
        <w:rPr>
          <w:rFonts w:ascii="GHEA Grapalat" w:hAnsi="GHEA Grapalat" w:cs="Times Armenian"/>
        </w:rPr>
      </w:pPr>
    </w:p>
    <w:p w14:paraId="7342ABA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FBF3799"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5C4C9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w:t>
      </w:r>
      <w:r w:rsidR="00CC48D7">
        <w:rPr>
          <w:rFonts w:ascii="GHEA Grapalat" w:hAnsi="GHEA Grapalat"/>
        </w:rPr>
        <w:t>1</w:t>
      </w:r>
      <w:r w:rsidR="00F15CED" w:rsidRPr="00B138F3">
        <w:rPr>
          <w:rFonts w:ascii="GHEA Grapalat" w:hAnsi="GHEA Grapalat"/>
        </w:rPr>
        <w:t>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9606F8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A3560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5C28F98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AFA855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67DA42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3B3FD2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1A76E58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E4F288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DD3AD4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5CAA25A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067424E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30B7AD12"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177638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C312F2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75EA6BC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D3529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B8311B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CC48D7">
        <w:rPr>
          <w:rFonts w:ascii="GHEA Grapalat" w:hAnsi="GHEA Grapalat"/>
        </w:rPr>
        <w:t>1</w:t>
      </w:r>
      <w:r w:rsidR="00786A78" w:rsidRPr="00B138F3">
        <w:rPr>
          <w:rFonts w:ascii="GHEA Grapalat" w:hAnsi="GHEA Grapalat"/>
        </w:rPr>
        <w:t>_____</w:t>
      </w:r>
      <w:r w:rsidRPr="00B138F3">
        <w:rPr>
          <w:rFonts w:ascii="GHEA Grapalat" w:hAnsi="GHEA Grapalat"/>
        </w:rPr>
        <w:t>___ дней;</w:t>
      </w:r>
    </w:p>
    <w:p w14:paraId="2E4C63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437F64B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948DA7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AF2C4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76B80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B8001A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8CB195D"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298CE24"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2B290E4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114788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961A8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27B5A24"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313E0FB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34EDA3E4"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BB5357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11D04B8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EEE50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787FD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705FE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C0AF4F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B63E90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72EF17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5952E9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CCBB66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E22AD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635E0DF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A4A13F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76ECF21F"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B119814"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6D042B2D"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53F95D8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2086BBF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6BE5F973"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CC48D7" w:rsidRPr="00CC48D7">
        <w:rPr>
          <w:rFonts w:ascii="GHEA Grapalat" w:hAnsi="GHEA Grapalat"/>
          <w:u w:val="single"/>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2"/>
        <w:t>19</w:t>
      </w:r>
      <w:r w:rsidRPr="00B138F3">
        <w:rPr>
          <w:rFonts w:ascii="GHEA Grapalat" w:hAnsi="GHEA Grapalat"/>
        </w:rPr>
        <w:t>.</w:t>
      </w:r>
    </w:p>
    <w:p w14:paraId="709FA13E"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6F9BA17"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564D3DB"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82047AF"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96AD738"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2CF6699"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9FBABF"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FCC0FF2" w14:textId="77777777" w:rsidR="00BE5F44" w:rsidRDefault="00BE5F44" w:rsidP="00B46D58">
      <w:pPr>
        <w:widowControl w:val="0"/>
        <w:tabs>
          <w:tab w:val="left" w:pos="1134"/>
        </w:tabs>
        <w:spacing w:after="160"/>
        <w:ind w:firstLine="567"/>
        <w:jc w:val="both"/>
        <w:rPr>
          <w:rFonts w:ascii="GHEA Grapalat" w:hAnsi="GHEA Grapalat"/>
        </w:rPr>
      </w:pPr>
    </w:p>
    <w:p w14:paraId="128C999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36ED3E87"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848082"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442CF4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21768C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71C8AA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CFF8D5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DD512B"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1F7F9219" w14:textId="77777777" w:rsidR="00D52566" w:rsidRPr="00B138F3" w:rsidRDefault="00D52566" w:rsidP="00B46D58">
      <w:pPr>
        <w:rPr>
          <w:rFonts w:ascii="GHEA Grapalat" w:hAnsi="GHEA Grapalat"/>
          <w:lang w:val="hy-AM"/>
        </w:rPr>
      </w:pPr>
    </w:p>
    <w:p w14:paraId="7C149AC0"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3D81B781"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4699E2A" w14:textId="77777777" w:rsidR="0094684E" w:rsidRPr="00B138F3" w:rsidRDefault="0094684E" w:rsidP="00B46D58">
      <w:pPr>
        <w:widowControl w:val="0"/>
        <w:spacing w:after="160"/>
        <w:jc w:val="center"/>
        <w:rPr>
          <w:rFonts w:ascii="GHEA Grapalat" w:hAnsi="GHEA Grapalat"/>
          <w:lang w:val="hy-AM"/>
        </w:rPr>
      </w:pPr>
    </w:p>
    <w:p w14:paraId="52E583F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4A04FC0A"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C45ECE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4"/>
        <w:t>21</w:t>
      </w:r>
      <w:r w:rsidRPr="00B138F3">
        <w:rPr>
          <w:rFonts w:ascii="GHEA Grapalat" w:hAnsi="GHEA Grapalat"/>
        </w:rPr>
        <w:t>.</w:t>
      </w:r>
    </w:p>
    <w:p w14:paraId="619DB7D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AA2010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40F430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88B9F1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2F6301A2"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4427A3F"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55886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03CE2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2AD88EB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5"/>
        <w:t>22</w:t>
      </w:r>
      <w:r w:rsidRPr="00B138F3">
        <w:rPr>
          <w:rFonts w:ascii="GHEA Grapalat" w:hAnsi="GHEA Grapalat"/>
        </w:rPr>
        <w:t>.</w:t>
      </w:r>
    </w:p>
    <w:p w14:paraId="50E8703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6"/>
        <w:t>23</w:t>
      </w:r>
      <w:r w:rsidRPr="00B138F3">
        <w:rPr>
          <w:rFonts w:ascii="GHEA Grapalat" w:hAnsi="GHEA Grapalat"/>
        </w:rPr>
        <w:t>.</w:t>
      </w:r>
    </w:p>
    <w:p w14:paraId="002648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r w:rsidR="005A3009" w:rsidRPr="00B138F3">
        <w:rPr>
          <w:rFonts w:ascii="GHEA Grapalat" w:hAnsi="GHEA Grapalat"/>
        </w:rPr>
        <w:t>,а</w:t>
      </w:r>
      <w:proofErr w:type="spell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7AB97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CDD097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76C0EC6C"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623AF57A"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AE8281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0757650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3ECBB9D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F4A5702" w14:textId="77777777" w:rsidTr="0016519F">
        <w:tc>
          <w:tcPr>
            <w:tcW w:w="4536" w:type="dxa"/>
          </w:tcPr>
          <w:p w14:paraId="28A5A0C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5160885"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6951DDC9"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4B6517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15F4BB1" w14:textId="77777777" w:rsidR="00071D1C" w:rsidRPr="00B138F3" w:rsidRDefault="00071D1C" w:rsidP="00B46D58">
            <w:pPr>
              <w:widowControl w:val="0"/>
              <w:spacing w:after="160"/>
              <w:jc w:val="center"/>
              <w:rPr>
                <w:rFonts w:ascii="GHEA Grapalat" w:hAnsi="GHEA Grapalat"/>
              </w:rPr>
            </w:pPr>
          </w:p>
        </w:tc>
        <w:tc>
          <w:tcPr>
            <w:tcW w:w="4343" w:type="dxa"/>
          </w:tcPr>
          <w:p w14:paraId="1FE7B7D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7858F13"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79CE940E"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512DA3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1F8B834" w14:textId="77777777" w:rsidR="00382B60" w:rsidRDefault="00382B60" w:rsidP="00B46D58">
      <w:pPr>
        <w:widowControl w:val="0"/>
        <w:spacing w:after="160"/>
        <w:ind w:firstLine="567"/>
        <w:jc w:val="both"/>
        <w:rPr>
          <w:rFonts w:ascii="GHEA Grapalat" w:hAnsi="GHEA Grapalat"/>
          <w:i/>
          <w:lang w:val="hy-AM"/>
        </w:rPr>
      </w:pPr>
    </w:p>
    <w:p w14:paraId="5DBF598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10D9E064" w14:textId="77777777" w:rsidR="00071D1C" w:rsidRPr="00B138F3" w:rsidRDefault="00071D1C" w:rsidP="00B46D58">
      <w:pPr>
        <w:widowControl w:val="0"/>
        <w:spacing w:after="160"/>
        <w:rPr>
          <w:rFonts w:ascii="GHEA Grapalat" w:hAnsi="GHEA Grapalat"/>
        </w:rPr>
      </w:pPr>
    </w:p>
    <w:p w14:paraId="11822217"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486283F4" w14:textId="77777777" w:rsidR="00071D1C" w:rsidRPr="00B138F3" w:rsidRDefault="00071D1C" w:rsidP="002816B5">
      <w:pPr>
        <w:widowControl w:val="0"/>
        <w:jc w:val="right"/>
        <w:rPr>
          <w:rFonts w:ascii="GHEA Grapalat" w:hAnsi="GHEA Grapalat"/>
          <w:i/>
        </w:rPr>
      </w:pPr>
      <w:r w:rsidRPr="00B138F3">
        <w:rPr>
          <w:rFonts w:ascii="GHEA Grapalat" w:hAnsi="GHEA Grapalat"/>
          <w:i/>
        </w:rPr>
        <w:t>Приложение № 1</w:t>
      </w:r>
    </w:p>
    <w:p w14:paraId="066CF8F1" w14:textId="77777777" w:rsidR="00071D1C" w:rsidRPr="00B138F3" w:rsidRDefault="00071D1C" w:rsidP="002816B5">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D96EC1A" w14:textId="77777777" w:rsidR="002816B5" w:rsidRDefault="00071D1C" w:rsidP="002816B5">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7"/>
        <w:t>*</w:t>
      </w:r>
    </w:p>
    <w:p w14:paraId="41EC5DEA" w14:textId="77777777" w:rsidR="00071D1C" w:rsidRPr="00B138F3" w:rsidRDefault="00071D1C" w:rsidP="002816B5">
      <w:pPr>
        <w:widowControl w:val="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45"/>
        <w:gridCol w:w="2347"/>
        <w:gridCol w:w="1085"/>
        <w:gridCol w:w="1559"/>
        <w:gridCol w:w="821"/>
        <w:gridCol w:w="708"/>
        <w:gridCol w:w="1164"/>
        <w:gridCol w:w="679"/>
        <w:gridCol w:w="1426"/>
      </w:tblGrid>
      <w:tr w:rsidR="00B138F3" w:rsidRPr="00B138F3" w14:paraId="3C2B190D" w14:textId="77777777" w:rsidTr="00317BD2">
        <w:trPr>
          <w:jc w:val="center"/>
        </w:trPr>
        <w:tc>
          <w:tcPr>
            <w:tcW w:w="16350" w:type="dxa"/>
            <w:gridSpan w:val="12"/>
          </w:tcPr>
          <w:p w14:paraId="23DBA3E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2422E86" w14:textId="77777777" w:rsidTr="004215C3">
        <w:trPr>
          <w:trHeight w:val="219"/>
          <w:jc w:val="center"/>
        </w:trPr>
        <w:tc>
          <w:tcPr>
            <w:tcW w:w="1242" w:type="dxa"/>
            <w:vMerge w:val="restart"/>
            <w:vAlign w:val="center"/>
          </w:tcPr>
          <w:p w14:paraId="5C6CDC8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57558BA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07DB404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045" w:type="dxa"/>
            <w:vMerge w:val="restart"/>
            <w:vAlign w:val="center"/>
          </w:tcPr>
          <w:p w14:paraId="013D25D5"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8"/>
              <w:t>**</w:t>
            </w:r>
          </w:p>
        </w:tc>
        <w:tc>
          <w:tcPr>
            <w:tcW w:w="2347" w:type="dxa"/>
            <w:vMerge w:val="restart"/>
            <w:vAlign w:val="center"/>
          </w:tcPr>
          <w:p w14:paraId="21E1078A"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50EB0496"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631BD07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21" w:type="dxa"/>
            <w:vMerge w:val="restart"/>
            <w:vAlign w:val="center"/>
          </w:tcPr>
          <w:p w14:paraId="3D19187B"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708" w:type="dxa"/>
            <w:vMerge w:val="restart"/>
            <w:vAlign w:val="center"/>
          </w:tcPr>
          <w:p w14:paraId="06CD09D1"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269" w:type="dxa"/>
            <w:gridSpan w:val="3"/>
            <w:vAlign w:val="center"/>
          </w:tcPr>
          <w:p w14:paraId="02FE565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087C71FB" w14:textId="77777777" w:rsidTr="004215C3">
        <w:trPr>
          <w:trHeight w:val="445"/>
          <w:jc w:val="center"/>
        </w:trPr>
        <w:tc>
          <w:tcPr>
            <w:tcW w:w="1242" w:type="dxa"/>
            <w:vMerge/>
            <w:vAlign w:val="center"/>
          </w:tcPr>
          <w:p w14:paraId="6FFFC75C"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42900EEE"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B9999B4" w14:textId="77777777" w:rsidR="00071D1C" w:rsidRPr="00B138F3" w:rsidRDefault="00071D1C" w:rsidP="00B46D58">
            <w:pPr>
              <w:widowControl w:val="0"/>
              <w:jc w:val="center"/>
              <w:rPr>
                <w:rFonts w:ascii="GHEA Grapalat" w:hAnsi="GHEA Grapalat"/>
                <w:sz w:val="16"/>
                <w:szCs w:val="16"/>
              </w:rPr>
            </w:pPr>
          </w:p>
        </w:tc>
        <w:tc>
          <w:tcPr>
            <w:tcW w:w="1045" w:type="dxa"/>
            <w:vMerge/>
            <w:vAlign w:val="center"/>
          </w:tcPr>
          <w:p w14:paraId="3EAA4EAE" w14:textId="77777777" w:rsidR="00071D1C" w:rsidRPr="00B138F3" w:rsidRDefault="00071D1C" w:rsidP="00B46D58">
            <w:pPr>
              <w:widowControl w:val="0"/>
              <w:jc w:val="center"/>
              <w:rPr>
                <w:rFonts w:ascii="GHEA Grapalat" w:hAnsi="GHEA Grapalat"/>
                <w:sz w:val="16"/>
                <w:szCs w:val="16"/>
              </w:rPr>
            </w:pPr>
          </w:p>
        </w:tc>
        <w:tc>
          <w:tcPr>
            <w:tcW w:w="2347" w:type="dxa"/>
            <w:vMerge/>
            <w:vAlign w:val="center"/>
          </w:tcPr>
          <w:p w14:paraId="26993D35"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5FCDE57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78E9879B" w14:textId="77777777" w:rsidR="00071D1C" w:rsidRPr="00B138F3" w:rsidRDefault="00071D1C" w:rsidP="00B46D58">
            <w:pPr>
              <w:widowControl w:val="0"/>
              <w:jc w:val="center"/>
              <w:rPr>
                <w:rFonts w:ascii="GHEA Grapalat" w:hAnsi="GHEA Grapalat"/>
                <w:sz w:val="16"/>
                <w:szCs w:val="16"/>
              </w:rPr>
            </w:pPr>
          </w:p>
        </w:tc>
        <w:tc>
          <w:tcPr>
            <w:tcW w:w="821" w:type="dxa"/>
            <w:vMerge/>
            <w:vAlign w:val="center"/>
          </w:tcPr>
          <w:p w14:paraId="3204430A" w14:textId="77777777" w:rsidR="00071D1C" w:rsidRPr="00B138F3" w:rsidRDefault="00071D1C" w:rsidP="00B46D58">
            <w:pPr>
              <w:widowControl w:val="0"/>
              <w:jc w:val="center"/>
              <w:rPr>
                <w:rFonts w:ascii="GHEA Grapalat" w:hAnsi="GHEA Grapalat"/>
                <w:sz w:val="16"/>
                <w:szCs w:val="16"/>
              </w:rPr>
            </w:pPr>
          </w:p>
        </w:tc>
        <w:tc>
          <w:tcPr>
            <w:tcW w:w="708" w:type="dxa"/>
            <w:vMerge/>
            <w:vAlign w:val="center"/>
          </w:tcPr>
          <w:p w14:paraId="688CA8AD" w14:textId="77777777" w:rsidR="00071D1C" w:rsidRPr="00B138F3" w:rsidRDefault="00071D1C" w:rsidP="00B46D58">
            <w:pPr>
              <w:widowControl w:val="0"/>
              <w:jc w:val="center"/>
              <w:rPr>
                <w:rFonts w:ascii="GHEA Grapalat" w:hAnsi="GHEA Grapalat"/>
                <w:sz w:val="16"/>
                <w:szCs w:val="16"/>
              </w:rPr>
            </w:pPr>
          </w:p>
        </w:tc>
        <w:tc>
          <w:tcPr>
            <w:tcW w:w="1164" w:type="dxa"/>
            <w:vAlign w:val="center"/>
          </w:tcPr>
          <w:p w14:paraId="772FF11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679" w:type="dxa"/>
            <w:vAlign w:val="center"/>
          </w:tcPr>
          <w:p w14:paraId="05406C41"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426" w:type="dxa"/>
            <w:vAlign w:val="center"/>
          </w:tcPr>
          <w:p w14:paraId="1385A0F4"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9"/>
              <w:t>***</w:t>
            </w:r>
          </w:p>
        </w:tc>
      </w:tr>
      <w:tr w:rsidR="00790F0C" w:rsidRPr="00CC48D7" w14:paraId="408FF3E2" w14:textId="77777777" w:rsidTr="0064401D">
        <w:trPr>
          <w:trHeight w:val="246"/>
          <w:jc w:val="center"/>
        </w:trPr>
        <w:tc>
          <w:tcPr>
            <w:tcW w:w="1242" w:type="dxa"/>
            <w:vAlign w:val="center"/>
          </w:tcPr>
          <w:p w14:paraId="292D6CA6" w14:textId="6802ADBB" w:rsidR="00790F0C" w:rsidRDefault="00790F0C" w:rsidP="00790F0C">
            <w:pPr>
              <w:jc w:val="center"/>
              <w:rPr>
                <w:rFonts w:ascii="GHEA Grapalat" w:hAnsi="GHEA Grapalat"/>
                <w:sz w:val="20"/>
                <w:lang w:val="hy-AM"/>
              </w:rPr>
            </w:pPr>
            <w:r>
              <w:rPr>
                <w:rFonts w:ascii="GHEA Grapalat" w:hAnsi="GHEA Grapalat"/>
                <w:sz w:val="20"/>
                <w:lang w:val="hy-AM"/>
              </w:rPr>
              <w:t>1</w:t>
            </w:r>
          </w:p>
        </w:tc>
        <w:tc>
          <w:tcPr>
            <w:tcW w:w="2715" w:type="dxa"/>
            <w:vAlign w:val="center"/>
          </w:tcPr>
          <w:p w14:paraId="532524DA" w14:textId="77777777" w:rsidR="00790F0C" w:rsidRDefault="00790F0C" w:rsidP="00790F0C">
            <w:pPr>
              <w:jc w:val="center"/>
              <w:rPr>
                <w:rFonts w:ascii="Calibri" w:hAnsi="Calibri" w:cs="Calibri"/>
                <w:sz w:val="22"/>
                <w:szCs w:val="22"/>
              </w:rPr>
            </w:pPr>
            <w:r>
              <w:rPr>
                <w:rFonts w:ascii="Calibri" w:hAnsi="Calibri" w:cs="Calibri"/>
                <w:sz w:val="22"/>
                <w:szCs w:val="22"/>
              </w:rPr>
              <w:t>09134210</w:t>
            </w:r>
          </w:p>
          <w:p w14:paraId="4EADD433" w14:textId="080ED294" w:rsidR="00790F0C" w:rsidRPr="00915512" w:rsidRDefault="00790F0C" w:rsidP="00790F0C">
            <w:pPr>
              <w:jc w:val="center"/>
              <w:rPr>
                <w:rFonts w:ascii="GHEA Grapalat" w:hAnsi="GHEA Grapalat" w:cs="Calibri"/>
                <w:color w:val="000000"/>
                <w:sz w:val="20"/>
                <w:szCs w:val="20"/>
                <w:lang w:val="hy-AM"/>
              </w:rPr>
            </w:pPr>
          </w:p>
        </w:tc>
        <w:tc>
          <w:tcPr>
            <w:tcW w:w="1559" w:type="dxa"/>
            <w:vAlign w:val="center"/>
          </w:tcPr>
          <w:p w14:paraId="7DB295B2" w14:textId="674D24C4" w:rsidR="00790F0C" w:rsidRPr="00915512" w:rsidRDefault="00790F0C" w:rsidP="00790F0C">
            <w:pPr>
              <w:jc w:val="center"/>
              <w:rPr>
                <w:rFonts w:ascii="GHEA Grapalat" w:hAnsi="GHEA Grapalat"/>
                <w:iCs/>
                <w:sz w:val="20"/>
                <w:szCs w:val="20"/>
              </w:rPr>
            </w:pPr>
            <w:proofErr w:type="spellStart"/>
            <w:r>
              <w:rPr>
                <w:rFonts w:ascii="GHEA Grapalat" w:hAnsi="GHEA Grapalat"/>
                <w:iCs/>
              </w:rPr>
              <w:t>Зимное</w:t>
            </w:r>
            <w:proofErr w:type="spellEnd"/>
            <w:r>
              <w:rPr>
                <w:rFonts w:ascii="GHEA Grapalat" w:hAnsi="GHEA Grapalat"/>
                <w:iCs/>
              </w:rPr>
              <w:t xml:space="preserve"> дизельное топливо</w:t>
            </w:r>
          </w:p>
        </w:tc>
        <w:tc>
          <w:tcPr>
            <w:tcW w:w="1045" w:type="dxa"/>
          </w:tcPr>
          <w:p w14:paraId="4725C074" w14:textId="77777777" w:rsidR="00790F0C" w:rsidRPr="009D30B9" w:rsidRDefault="00790F0C" w:rsidP="00790F0C">
            <w:pPr>
              <w:jc w:val="center"/>
              <w:rPr>
                <w:rFonts w:ascii="GHEA Grapalat" w:hAnsi="GHEA Grapalat"/>
                <w:sz w:val="20"/>
                <w:szCs w:val="20"/>
              </w:rPr>
            </w:pPr>
          </w:p>
        </w:tc>
        <w:tc>
          <w:tcPr>
            <w:tcW w:w="2347" w:type="dxa"/>
          </w:tcPr>
          <w:p w14:paraId="158869BE" w14:textId="77777777" w:rsidR="00790F0C" w:rsidRDefault="00790F0C" w:rsidP="00790F0C">
            <w:pPr>
              <w:widowControl w:val="0"/>
              <w:jc w:val="center"/>
              <w:rPr>
                <w:rFonts w:ascii="GHEA Grapalat" w:hAnsi="GHEA Grapalat"/>
                <w:b/>
                <w:sz w:val="14"/>
                <w:szCs w:val="18"/>
              </w:rPr>
            </w:pPr>
            <w:r>
              <w:rPr>
                <w:rFonts w:ascii="GHEA Grapalat" w:hAnsi="GHEA Grapalat"/>
                <w:b/>
                <w:sz w:val="20"/>
                <w:u w:val="single"/>
              </w:rPr>
              <w:t>Дизель Зимнее топливо</w:t>
            </w:r>
            <w:r>
              <w:rPr>
                <w:rFonts w:ascii="GHEA Grapalat" w:hAnsi="GHEA Grapalat"/>
                <w:b/>
                <w:sz w:val="14"/>
                <w:szCs w:val="18"/>
              </w:rPr>
              <w:t xml:space="preserve"> </w:t>
            </w:r>
          </w:p>
          <w:p w14:paraId="0E550679" w14:textId="2D4D5F23" w:rsidR="00790F0C" w:rsidRPr="00FD5859" w:rsidRDefault="00790F0C" w:rsidP="00790F0C">
            <w:pPr>
              <w:jc w:val="center"/>
              <w:rPr>
                <w:rFonts w:ascii="GHEA Grapalat" w:hAnsi="GHEA Grapalat"/>
                <w:sz w:val="20"/>
                <w:szCs w:val="20"/>
                <w:lang w:val="hy-AM"/>
              </w:rPr>
            </w:pPr>
            <w:proofErr w:type="spellStart"/>
            <w:r>
              <w:rPr>
                <w:rFonts w:ascii="GHEA Grapalat" w:hAnsi="GHEA Grapalat"/>
                <w:sz w:val="18"/>
                <w:szCs w:val="18"/>
              </w:rPr>
              <w:t>Цетановое</w:t>
            </w:r>
            <w:proofErr w:type="spellEnd"/>
            <w:r>
              <w:rPr>
                <w:rFonts w:ascii="GHEA Grapalat" w:hAnsi="GHEA Grapalat"/>
                <w:sz w:val="18"/>
                <w:szCs w:val="18"/>
              </w:rPr>
              <w:t xml:space="preserve"> число не менее 51, </w:t>
            </w:r>
            <w:proofErr w:type="spellStart"/>
            <w:r>
              <w:rPr>
                <w:rFonts w:ascii="GHEA Grapalat" w:hAnsi="GHEA Grapalat"/>
                <w:sz w:val="18"/>
                <w:szCs w:val="18"/>
              </w:rPr>
              <w:t>цетановый</w:t>
            </w:r>
            <w:proofErr w:type="spellEnd"/>
            <w:r>
              <w:rPr>
                <w:rFonts w:ascii="GHEA Grapalat" w:hAnsi="GHEA Grapalat"/>
                <w:sz w:val="18"/>
                <w:szCs w:val="18"/>
              </w:rPr>
              <w:t xml:space="preserve"> индекс не менее 46, плотность при температуре 150 С от 820 до 845 кг/м3, содержание серы не более 350 мг/кг, температура воспламенения не ниже 55 0С, нагар в 10% осадок не более 0,3%, вязкость при 40 0С от 2,0 до 4,5 мм2/с, температура помутнения не выше 00С, безопасность, маркировка և упаковка в соответствии с Правительством РА 2004 «Технический регламент топлив для двигателей внутреннего сгорания», утвержденный постановлением N 1592-Н от 11 ноября 2006 г.</w:t>
            </w:r>
          </w:p>
        </w:tc>
        <w:tc>
          <w:tcPr>
            <w:tcW w:w="1085" w:type="dxa"/>
            <w:vAlign w:val="center"/>
          </w:tcPr>
          <w:p w14:paraId="6EE60BBF" w14:textId="45D9123E" w:rsidR="00790F0C" w:rsidRPr="007709BA" w:rsidRDefault="00D30560" w:rsidP="00790F0C">
            <w:pPr>
              <w:jc w:val="center"/>
              <w:rPr>
                <w:rFonts w:ascii="GHEA Grapalat" w:hAnsi="GHEA Grapalat"/>
                <w:sz w:val="20"/>
                <w:szCs w:val="20"/>
              </w:rPr>
            </w:pPr>
            <w:r w:rsidRPr="00D30560">
              <w:rPr>
                <w:rFonts w:ascii="GHEA Grapalat" w:hAnsi="GHEA Grapalat"/>
                <w:sz w:val="20"/>
                <w:szCs w:val="20"/>
              </w:rPr>
              <w:t>кг</w:t>
            </w:r>
          </w:p>
        </w:tc>
        <w:tc>
          <w:tcPr>
            <w:tcW w:w="1559" w:type="dxa"/>
            <w:vAlign w:val="center"/>
          </w:tcPr>
          <w:p w14:paraId="0A5D9CA5" w14:textId="77777777" w:rsidR="00790F0C" w:rsidRPr="006317FF" w:rsidRDefault="00790F0C" w:rsidP="00790F0C">
            <w:pPr>
              <w:jc w:val="center"/>
              <w:rPr>
                <w:rFonts w:ascii="GHEA Grapalat" w:hAnsi="GHEA Grapalat"/>
                <w:sz w:val="20"/>
                <w:szCs w:val="20"/>
                <w:lang w:val="hy-AM"/>
              </w:rPr>
            </w:pPr>
          </w:p>
        </w:tc>
        <w:tc>
          <w:tcPr>
            <w:tcW w:w="821" w:type="dxa"/>
            <w:vAlign w:val="center"/>
          </w:tcPr>
          <w:p w14:paraId="444F1BF7" w14:textId="77777777" w:rsidR="00790F0C" w:rsidRPr="006317FF" w:rsidRDefault="00790F0C" w:rsidP="00790F0C">
            <w:pPr>
              <w:jc w:val="center"/>
              <w:rPr>
                <w:rFonts w:ascii="GHEA Grapalat" w:hAnsi="GHEA Grapalat"/>
                <w:sz w:val="20"/>
                <w:szCs w:val="20"/>
                <w:lang w:val="hy-AM"/>
              </w:rPr>
            </w:pPr>
          </w:p>
        </w:tc>
        <w:tc>
          <w:tcPr>
            <w:tcW w:w="708" w:type="dxa"/>
            <w:vAlign w:val="center"/>
          </w:tcPr>
          <w:p w14:paraId="29F0AB26" w14:textId="4AD5A05F" w:rsidR="00790F0C" w:rsidRPr="00790F0C" w:rsidRDefault="00603362" w:rsidP="00790F0C">
            <w:pPr>
              <w:jc w:val="center"/>
              <w:rPr>
                <w:rFonts w:ascii="GHEA Grapalat" w:hAnsi="GHEA Grapalat" w:cs="Calibri"/>
                <w:color w:val="000000"/>
                <w:sz w:val="18"/>
                <w:szCs w:val="18"/>
                <w:lang w:val="en-US"/>
              </w:rPr>
            </w:pPr>
            <w:r>
              <w:rPr>
                <w:rFonts w:ascii="GHEA Grapalat" w:hAnsi="GHEA Grapalat" w:cs="Calibri"/>
                <w:color w:val="000000"/>
                <w:sz w:val="18"/>
                <w:szCs w:val="18"/>
                <w:lang w:val="en-US"/>
              </w:rPr>
              <w:t>7</w:t>
            </w:r>
            <w:r w:rsidR="00790F0C">
              <w:rPr>
                <w:rFonts w:ascii="GHEA Grapalat" w:hAnsi="GHEA Grapalat" w:cs="Calibri"/>
                <w:color w:val="000000"/>
                <w:sz w:val="18"/>
                <w:szCs w:val="18"/>
                <w:lang w:val="en-US"/>
              </w:rPr>
              <w:t>000</w:t>
            </w:r>
          </w:p>
        </w:tc>
        <w:tc>
          <w:tcPr>
            <w:tcW w:w="1164" w:type="dxa"/>
            <w:vAlign w:val="center"/>
          </w:tcPr>
          <w:p w14:paraId="10E2912C" w14:textId="77777777" w:rsidR="00790F0C" w:rsidRPr="00E07E16" w:rsidRDefault="00790F0C" w:rsidP="00790F0C">
            <w:pPr>
              <w:jc w:val="center"/>
              <w:rPr>
                <w:iCs/>
                <w:sz w:val="20"/>
                <w:szCs w:val="20"/>
              </w:rPr>
            </w:pPr>
            <w:proofErr w:type="spellStart"/>
            <w:r w:rsidRPr="00E07E16">
              <w:rPr>
                <w:rFonts w:ascii="GHEA Grapalat" w:hAnsi="GHEA Grapalat"/>
                <w:iCs/>
                <w:sz w:val="20"/>
                <w:szCs w:val="20"/>
              </w:rPr>
              <w:t>Ашоцк</w:t>
            </w:r>
            <w:proofErr w:type="spellEnd"/>
            <w:r w:rsidRPr="00E07E16">
              <w:rPr>
                <w:rFonts w:ascii="GHEA Grapalat" w:hAnsi="GHEA Grapalat"/>
                <w:iCs/>
                <w:sz w:val="20"/>
                <w:szCs w:val="20"/>
              </w:rPr>
              <w:t xml:space="preserve">  Площадь 1 корпус</w:t>
            </w:r>
          </w:p>
        </w:tc>
        <w:tc>
          <w:tcPr>
            <w:tcW w:w="679" w:type="dxa"/>
            <w:vAlign w:val="center"/>
          </w:tcPr>
          <w:p w14:paraId="5EE7F995" w14:textId="646BF881" w:rsidR="00790F0C" w:rsidRPr="00D30560" w:rsidRDefault="00D30560" w:rsidP="00790F0C">
            <w:pPr>
              <w:jc w:val="center"/>
              <w:rPr>
                <w:rFonts w:ascii="GHEA Grapalat" w:hAnsi="GHEA Grapalat"/>
                <w:sz w:val="20"/>
                <w:szCs w:val="20"/>
              </w:rPr>
            </w:pPr>
            <w:r w:rsidRPr="00D30560">
              <w:rPr>
                <w:rFonts w:ascii="GHEA Grapalat" w:hAnsi="GHEA Grapalat"/>
                <w:sz w:val="20"/>
                <w:szCs w:val="20"/>
              </w:rPr>
              <w:t>На начальном этапе поставки отгружается 4200 кг, после чего оставшееся количество поставляется по запросу заказчика.</w:t>
            </w:r>
          </w:p>
        </w:tc>
        <w:tc>
          <w:tcPr>
            <w:tcW w:w="1426" w:type="dxa"/>
            <w:vAlign w:val="center"/>
          </w:tcPr>
          <w:p w14:paraId="045EB69A" w14:textId="386CDF67" w:rsidR="00790F0C" w:rsidRPr="00E07E16" w:rsidRDefault="00D30560" w:rsidP="00790F0C">
            <w:pPr>
              <w:jc w:val="center"/>
              <w:rPr>
                <w:rFonts w:ascii="GHEA Grapalat" w:hAnsi="GHEA Grapalat"/>
                <w:sz w:val="20"/>
                <w:szCs w:val="20"/>
              </w:rPr>
            </w:pPr>
            <w:r w:rsidRPr="00D30560">
              <w:rPr>
                <w:rFonts w:ascii="GHEA Grapalat" w:hAnsi="GHEA Grapalat"/>
                <w:sz w:val="20"/>
                <w:szCs w:val="20"/>
              </w:rPr>
              <w:t>В случае предоставления финансовых ресурсов, первоначальная поставка осуществляется в течение 20 календарных дней после вступления соглашения между сторонами в силу, последующие поставки осуществляются в течение 5 календарных дней после получения запроса.</w:t>
            </w:r>
          </w:p>
        </w:tc>
      </w:tr>
    </w:tbl>
    <w:p w14:paraId="6D8BF8F2" w14:textId="77777777" w:rsidR="005C7A62" w:rsidRDefault="005C7A62" w:rsidP="005C7A62">
      <w:pPr>
        <w:rPr>
          <w:rFonts w:ascii="GHEA Grapalat" w:hAnsi="GHEA Grapalat"/>
          <w:lang w:val="hy-AM"/>
        </w:rPr>
      </w:pPr>
    </w:p>
    <w:p w14:paraId="2DDA3F92" w14:textId="77777777" w:rsidR="00F954E8" w:rsidRPr="00CC48D7"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B608620" w14:textId="77777777" w:rsidTr="00E22E51">
        <w:trPr>
          <w:jc w:val="center"/>
        </w:trPr>
        <w:tc>
          <w:tcPr>
            <w:tcW w:w="4536" w:type="dxa"/>
          </w:tcPr>
          <w:p w14:paraId="28C58DFF"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3DE52DD4"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1C1BEEB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6A1AE0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339D602A" w14:textId="77777777" w:rsidR="00071D1C" w:rsidRPr="00B138F3" w:rsidRDefault="00071D1C" w:rsidP="00B46D58">
            <w:pPr>
              <w:widowControl w:val="0"/>
              <w:jc w:val="center"/>
              <w:rPr>
                <w:rFonts w:ascii="GHEA Grapalat" w:hAnsi="GHEA Grapalat"/>
              </w:rPr>
            </w:pPr>
          </w:p>
        </w:tc>
        <w:tc>
          <w:tcPr>
            <w:tcW w:w="4343" w:type="dxa"/>
          </w:tcPr>
          <w:p w14:paraId="377EF237"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1C1F0259"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CA9C60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81FE9F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11062CBB" w14:textId="77777777" w:rsidR="00071D1C" w:rsidRPr="00B138F3" w:rsidRDefault="00071D1C" w:rsidP="00722354">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34EEB0C4" w14:textId="77777777" w:rsidR="00071D1C" w:rsidRPr="00B138F3" w:rsidRDefault="00071D1C" w:rsidP="00722354">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40016D6" w14:textId="77777777" w:rsidR="00071D1C" w:rsidRPr="00B138F3" w:rsidRDefault="00071D1C" w:rsidP="00722354">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0"/>
        <w:t>*</w:t>
      </w:r>
    </w:p>
    <w:p w14:paraId="5278DC18" w14:textId="77777777" w:rsidR="00071D1C" w:rsidRPr="00B138F3" w:rsidRDefault="00071D1C" w:rsidP="00722354">
      <w:pPr>
        <w:widowControl w:val="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2064"/>
        <w:gridCol w:w="1535"/>
        <w:gridCol w:w="965"/>
        <w:gridCol w:w="981"/>
        <w:gridCol w:w="693"/>
        <w:gridCol w:w="839"/>
        <w:gridCol w:w="673"/>
        <w:gridCol w:w="605"/>
        <w:gridCol w:w="699"/>
        <w:gridCol w:w="825"/>
        <w:gridCol w:w="867"/>
        <w:gridCol w:w="850"/>
        <w:gridCol w:w="966"/>
        <w:gridCol w:w="851"/>
        <w:gridCol w:w="792"/>
      </w:tblGrid>
      <w:tr w:rsidR="00B138F3" w:rsidRPr="00B138F3" w14:paraId="00DF7F8C" w14:textId="77777777" w:rsidTr="00722354">
        <w:trPr>
          <w:trHeight w:val="305"/>
          <w:jc w:val="center"/>
        </w:trPr>
        <w:tc>
          <w:tcPr>
            <w:tcW w:w="15905" w:type="dxa"/>
            <w:gridSpan w:val="16"/>
          </w:tcPr>
          <w:p w14:paraId="01A0621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A3D4619" w14:textId="77777777" w:rsidTr="009E4E06">
        <w:trPr>
          <w:trHeight w:val="747"/>
          <w:jc w:val="center"/>
        </w:trPr>
        <w:tc>
          <w:tcPr>
            <w:tcW w:w="1700" w:type="dxa"/>
            <w:vAlign w:val="center"/>
          </w:tcPr>
          <w:p w14:paraId="192CCF0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64" w:type="dxa"/>
            <w:vAlign w:val="center"/>
          </w:tcPr>
          <w:p w14:paraId="670E916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35" w:type="dxa"/>
            <w:vAlign w:val="center"/>
          </w:tcPr>
          <w:p w14:paraId="34EDB9E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06" w:type="dxa"/>
            <w:gridSpan w:val="13"/>
            <w:vAlign w:val="center"/>
          </w:tcPr>
          <w:p w14:paraId="1F02D1F4" w14:textId="7CFA2BDF"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BA7294">
              <w:rPr>
                <w:rFonts w:ascii="GHEA Grapalat" w:hAnsi="GHEA Grapalat"/>
                <w:sz w:val="16"/>
                <w:szCs w:val="16"/>
                <w:lang w:val="hy-AM"/>
              </w:rPr>
              <w:t>2</w:t>
            </w:r>
            <w:r w:rsidR="00603362" w:rsidRPr="00603362">
              <w:rPr>
                <w:rFonts w:ascii="GHEA Grapalat" w:hAnsi="GHEA Grapalat"/>
                <w:sz w:val="16"/>
                <w:szCs w:val="16"/>
              </w:rPr>
              <w:t>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1"/>
              <w:t>**</w:t>
            </w:r>
          </w:p>
        </w:tc>
      </w:tr>
      <w:tr w:rsidR="00B138F3" w:rsidRPr="00B138F3" w14:paraId="6EAD51CA" w14:textId="77777777" w:rsidTr="009E4E06">
        <w:trPr>
          <w:trHeight w:val="594"/>
          <w:jc w:val="center"/>
        </w:trPr>
        <w:tc>
          <w:tcPr>
            <w:tcW w:w="1700" w:type="dxa"/>
          </w:tcPr>
          <w:p w14:paraId="2BB6F95C" w14:textId="77777777" w:rsidR="00071D1C" w:rsidRPr="00B138F3" w:rsidRDefault="00071D1C" w:rsidP="00B46D58">
            <w:pPr>
              <w:widowControl w:val="0"/>
              <w:jc w:val="center"/>
              <w:rPr>
                <w:rFonts w:ascii="GHEA Grapalat" w:hAnsi="GHEA Grapalat"/>
                <w:sz w:val="16"/>
                <w:szCs w:val="16"/>
              </w:rPr>
            </w:pPr>
          </w:p>
        </w:tc>
        <w:tc>
          <w:tcPr>
            <w:tcW w:w="2064" w:type="dxa"/>
          </w:tcPr>
          <w:p w14:paraId="258914D1" w14:textId="77777777" w:rsidR="00071D1C" w:rsidRPr="00B138F3" w:rsidRDefault="00071D1C" w:rsidP="00B46D58">
            <w:pPr>
              <w:widowControl w:val="0"/>
              <w:jc w:val="center"/>
              <w:rPr>
                <w:rFonts w:ascii="GHEA Grapalat" w:hAnsi="GHEA Grapalat"/>
                <w:sz w:val="16"/>
                <w:szCs w:val="16"/>
              </w:rPr>
            </w:pPr>
          </w:p>
        </w:tc>
        <w:tc>
          <w:tcPr>
            <w:tcW w:w="1535" w:type="dxa"/>
          </w:tcPr>
          <w:p w14:paraId="16F059F7" w14:textId="77777777" w:rsidR="00071D1C" w:rsidRPr="00B138F3" w:rsidRDefault="00071D1C" w:rsidP="00B46D58">
            <w:pPr>
              <w:widowControl w:val="0"/>
              <w:jc w:val="center"/>
              <w:rPr>
                <w:rFonts w:ascii="GHEA Grapalat" w:hAnsi="GHEA Grapalat"/>
                <w:sz w:val="16"/>
                <w:szCs w:val="16"/>
              </w:rPr>
            </w:pPr>
          </w:p>
        </w:tc>
        <w:tc>
          <w:tcPr>
            <w:tcW w:w="965" w:type="dxa"/>
            <w:vAlign w:val="center"/>
          </w:tcPr>
          <w:p w14:paraId="1DB8098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1" w:type="dxa"/>
            <w:vAlign w:val="center"/>
          </w:tcPr>
          <w:p w14:paraId="3851A395"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3" w:type="dxa"/>
            <w:vAlign w:val="center"/>
          </w:tcPr>
          <w:p w14:paraId="2EFD5F6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9" w:type="dxa"/>
            <w:vAlign w:val="center"/>
          </w:tcPr>
          <w:p w14:paraId="49429956"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73" w:type="dxa"/>
            <w:vAlign w:val="center"/>
          </w:tcPr>
          <w:p w14:paraId="1B014FB0" w14:textId="77777777" w:rsidR="00071D1C" w:rsidRPr="00B138F3" w:rsidRDefault="001E08B6" w:rsidP="00B46D58">
            <w:pPr>
              <w:widowControl w:val="0"/>
              <w:ind w:right="-7"/>
              <w:jc w:val="center"/>
              <w:rPr>
                <w:rFonts w:ascii="GHEA Grapalat" w:hAnsi="GHEA Grapalat"/>
                <w:sz w:val="16"/>
                <w:szCs w:val="16"/>
              </w:rPr>
            </w:pPr>
            <w:r>
              <w:rPr>
                <w:rFonts w:ascii="GHEA Grapalat" w:hAnsi="GHEA Grapalat"/>
                <w:sz w:val="16"/>
                <w:szCs w:val="16"/>
              </w:rPr>
              <w:t>Август</w:t>
            </w:r>
          </w:p>
        </w:tc>
        <w:tc>
          <w:tcPr>
            <w:tcW w:w="605" w:type="dxa"/>
            <w:vAlign w:val="center"/>
          </w:tcPr>
          <w:p w14:paraId="1C5AC57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9" w:type="dxa"/>
            <w:vAlign w:val="center"/>
          </w:tcPr>
          <w:p w14:paraId="615543D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5" w:type="dxa"/>
            <w:vAlign w:val="center"/>
          </w:tcPr>
          <w:p w14:paraId="1F19378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14:paraId="2573D90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0" w:type="dxa"/>
            <w:vAlign w:val="center"/>
          </w:tcPr>
          <w:p w14:paraId="685A017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6" w:type="dxa"/>
            <w:vAlign w:val="center"/>
          </w:tcPr>
          <w:p w14:paraId="5FF6175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1" w:type="dxa"/>
            <w:vAlign w:val="center"/>
          </w:tcPr>
          <w:p w14:paraId="7EEAC69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2" w:type="dxa"/>
            <w:vAlign w:val="center"/>
          </w:tcPr>
          <w:p w14:paraId="0FD1621B"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03362" w:rsidRPr="00B138F3" w14:paraId="2346B399" w14:textId="77777777" w:rsidTr="00237A62">
        <w:trPr>
          <w:trHeight w:val="404"/>
          <w:jc w:val="center"/>
        </w:trPr>
        <w:tc>
          <w:tcPr>
            <w:tcW w:w="1700" w:type="dxa"/>
            <w:vAlign w:val="center"/>
          </w:tcPr>
          <w:p w14:paraId="0A27A421" w14:textId="77777777" w:rsidR="00603362" w:rsidRDefault="00603362" w:rsidP="00603362">
            <w:pPr>
              <w:jc w:val="center"/>
              <w:rPr>
                <w:rFonts w:ascii="GHEA Grapalat" w:hAnsi="GHEA Grapalat"/>
                <w:sz w:val="20"/>
                <w:lang w:val="hy-AM"/>
              </w:rPr>
            </w:pPr>
            <w:r>
              <w:rPr>
                <w:rFonts w:ascii="GHEA Grapalat" w:hAnsi="GHEA Grapalat"/>
                <w:sz w:val="20"/>
                <w:lang w:val="hy-AM"/>
              </w:rPr>
              <w:t>1</w:t>
            </w:r>
          </w:p>
        </w:tc>
        <w:tc>
          <w:tcPr>
            <w:tcW w:w="2064" w:type="dxa"/>
            <w:vAlign w:val="center"/>
          </w:tcPr>
          <w:p w14:paraId="028E0B26" w14:textId="77777777" w:rsidR="00603362" w:rsidRDefault="00603362" w:rsidP="00603362">
            <w:pPr>
              <w:jc w:val="center"/>
              <w:rPr>
                <w:rFonts w:ascii="Calibri" w:hAnsi="Calibri" w:cs="Calibri"/>
                <w:sz w:val="22"/>
                <w:szCs w:val="22"/>
              </w:rPr>
            </w:pPr>
            <w:r>
              <w:rPr>
                <w:rFonts w:ascii="Calibri" w:hAnsi="Calibri" w:cs="Calibri"/>
                <w:sz w:val="22"/>
                <w:szCs w:val="22"/>
              </w:rPr>
              <w:t>09134210</w:t>
            </w:r>
          </w:p>
          <w:p w14:paraId="2DD02F46" w14:textId="62C6E00C" w:rsidR="00603362" w:rsidRPr="003428E4" w:rsidRDefault="00603362" w:rsidP="00603362">
            <w:pPr>
              <w:jc w:val="center"/>
              <w:rPr>
                <w:rFonts w:ascii="GHEA Grapalat" w:hAnsi="GHEA Grapalat" w:cs="Calibri"/>
                <w:color w:val="000000"/>
                <w:sz w:val="20"/>
                <w:szCs w:val="20"/>
                <w:lang w:val="hy-AM"/>
              </w:rPr>
            </w:pPr>
          </w:p>
        </w:tc>
        <w:tc>
          <w:tcPr>
            <w:tcW w:w="1535" w:type="dxa"/>
            <w:vAlign w:val="center"/>
          </w:tcPr>
          <w:p w14:paraId="26B26D7E" w14:textId="3F1F5EB4" w:rsidR="00603362" w:rsidRPr="0035101F" w:rsidRDefault="00603362" w:rsidP="00603362">
            <w:pPr>
              <w:jc w:val="center"/>
              <w:rPr>
                <w:rFonts w:ascii="GHEA Grapalat" w:hAnsi="GHEA Grapalat"/>
                <w:iCs/>
                <w:sz w:val="20"/>
                <w:szCs w:val="20"/>
              </w:rPr>
            </w:pPr>
            <w:proofErr w:type="spellStart"/>
            <w:r>
              <w:rPr>
                <w:rFonts w:ascii="GHEA Grapalat" w:hAnsi="GHEA Grapalat"/>
                <w:iCs/>
              </w:rPr>
              <w:t>Зимное</w:t>
            </w:r>
            <w:proofErr w:type="spellEnd"/>
            <w:r>
              <w:rPr>
                <w:rFonts w:ascii="GHEA Grapalat" w:hAnsi="GHEA Grapalat"/>
                <w:iCs/>
              </w:rPr>
              <w:t xml:space="preserve"> дизельное топливо</w:t>
            </w:r>
          </w:p>
        </w:tc>
        <w:tc>
          <w:tcPr>
            <w:tcW w:w="965" w:type="dxa"/>
            <w:vAlign w:val="center"/>
          </w:tcPr>
          <w:p w14:paraId="261F452E" w14:textId="37955022" w:rsidR="00603362" w:rsidRPr="00B138F3" w:rsidRDefault="00603362" w:rsidP="00603362">
            <w:pPr>
              <w:widowControl w:val="0"/>
              <w:jc w:val="center"/>
              <w:rPr>
                <w:rFonts w:ascii="GHEA Grapalat" w:hAnsi="GHEA Grapalat"/>
                <w:sz w:val="16"/>
                <w:szCs w:val="16"/>
              </w:rPr>
            </w:pPr>
            <w:r w:rsidRPr="000C4608">
              <w:rPr>
                <w:rFonts w:ascii="GHEA Grapalat" w:hAnsi="GHEA Grapalat"/>
                <w:sz w:val="18"/>
                <w:szCs w:val="18"/>
                <w:lang w:val="pt-BR"/>
              </w:rPr>
              <w:t>... %</w:t>
            </w:r>
          </w:p>
        </w:tc>
        <w:tc>
          <w:tcPr>
            <w:tcW w:w="981" w:type="dxa"/>
            <w:vAlign w:val="center"/>
          </w:tcPr>
          <w:p w14:paraId="18ADB75A" w14:textId="762FEACF" w:rsidR="00603362" w:rsidRPr="00B138F3" w:rsidRDefault="00603362" w:rsidP="00603362">
            <w:pPr>
              <w:widowControl w:val="0"/>
              <w:jc w:val="center"/>
              <w:rPr>
                <w:rFonts w:ascii="GHEA Grapalat" w:hAnsi="GHEA Grapalat"/>
                <w:sz w:val="16"/>
                <w:szCs w:val="16"/>
              </w:rPr>
            </w:pPr>
            <w:r w:rsidRPr="000C4608">
              <w:rPr>
                <w:rFonts w:ascii="GHEA Grapalat" w:hAnsi="GHEA Grapalat"/>
                <w:sz w:val="18"/>
                <w:szCs w:val="18"/>
                <w:lang w:val="pt-BR"/>
              </w:rPr>
              <w:t>... %</w:t>
            </w:r>
          </w:p>
        </w:tc>
        <w:tc>
          <w:tcPr>
            <w:tcW w:w="693" w:type="dxa"/>
            <w:vAlign w:val="center"/>
          </w:tcPr>
          <w:p w14:paraId="5B5FAFAA" w14:textId="27500BD3" w:rsidR="00603362" w:rsidRPr="00B138F3" w:rsidRDefault="00603362" w:rsidP="00603362">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839" w:type="dxa"/>
            <w:vAlign w:val="center"/>
          </w:tcPr>
          <w:p w14:paraId="00E300E7" w14:textId="44E2649C" w:rsidR="00603362" w:rsidRPr="00B138F3" w:rsidRDefault="00603362" w:rsidP="00603362">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673" w:type="dxa"/>
            <w:vAlign w:val="center"/>
          </w:tcPr>
          <w:p w14:paraId="1FA63FDD" w14:textId="3C3A8F09" w:rsidR="00603362" w:rsidRDefault="00603362" w:rsidP="00603362">
            <w:pPr>
              <w:jc w:val="center"/>
            </w:pPr>
            <w:r w:rsidRPr="000C4608">
              <w:rPr>
                <w:rFonts w:ascii="GHEA Grapalat" w:hAnsi="GHEA Grapalat"/>
                <w:sz w:val="18"/>
                <w:szCs w:val="18"/>
                <w:lang w:val="pt-BR"/>
              </w:rPr>
              <w:t>... %</w:t>
            </w:r>
          </w:p>
        </w:tc>
        <w:tc>
          <w:tcPr>
            <w:tcW w:w="605" w:type="dxa"/>
            <w:vAlign w:val="center"/>
          </w:tcPr>
          <w:p w14:paraId="47ECBFA0" w14:textId="2D8E285C" w:rsidR="00603362" w:rsidRPr="009E4E06" w:rsidRDefault="00603362" w:rsidP="00603362">
            <w:pPr>
              <w:jc w:val="center"/>
              <w:rPr>
                <w:lang w:val="en-US"/>
              </w:rPr>
            </w:pPr>
            <w:r w:rsidRPr="000C4608">
              <w:rPr>
                <w:rFonts w:ascii="GHEA Grapalat" w:hAnsi="GHEA Grapalat"/>
                <w:sz w:val="18"/>
                <w:szCs w:val="18"/>
                <w:lang w:val="pt-BR"/>
              </w:rPr>
              <w:t>... %</w:t>
            </w:r>
          </w:p>
        </w:tc>
        <w:tc>
          <w:tcPr>
            <w:tcW w:w="699" w:type="dxa"/>
            <w:vAlign w:val="center"/>
          </w:tcPr>
          <w:p w14:paraId="60804742" w14:textId="41AF0DF7" w:rsidR="00603362" w:rsidRDefault="00603362" w:rsidP="00603362">
            <w:pPr>
              <w:jc w:val="center"/>
            </w:pPr>
            <w:r w:rsidRPr="000C4608">
              <w:rPr>
                <w:rFonts w:ascii="GHEA Grapalat" w:hAnsi="GHEA Grapalat"/>
                <w:sz w:val="18"/>
                <w:szCs w:val="18"/>
                <w:lang w:val="pt-BR"/>
              </w:rPr>
              <w:t>... %</w:t>
            </w:r>
          </w:p>
        </w:tc>
        <w:tc>
          <w:tcPr>
            <w:tcW w:w="825" w:type="dxa"/>
            <w:vAlign w:val="center"/>
          </w:tcPr>
          <w:p w14:paraId="343AA750" w14:textId="73B78D93" w:rsidR="00603362" w:rsidRDefault="00603362" w:rsidP="00603362">
            <w:pPr>
              <w:jc w:val="center"/>
            </w:pPr>
            <w:r w:rsidRPr="000C4608">
              <w:rPr>
                <w:rFonts w:ascii="GHEA Grapalat" w:hAnsi="GHEA Grapalat"/>
                <w:sz w:val="18"/>
                <w:szCs w:val="18"/>
                <w:lang w:val="pt-BR"/>
              </w:rPr>
              <w:t>... %</w:t>
            </w:r>
          </w:p>
        </w:tc>
        <w:tc>
          <w:tcPr>
            <w:tcW w:w="867" w:type="dxa"/>
            <w:vAlign w:val="center"/>
          </w:tcPr>
          <w:p w14:paraId="493176F6" w14:textId="63BF403A" w:rsidR="00603362" w:rsidRDefault="00603362" w:rsidP="00603362">
            <w:pPr>
              <w:jc w:val="center"/>
            </w:pPr>
            <w:r w:rsidRPr="000C4608">
              <w:rPr>
                <w:rFonts w:ascii="GHEA Grapalat" w:hAnsi="GHEA Grapalat"/>
                <w:sz w:val="18"/>
                <w:szCs w:val="18"/>
                <w:lang w:val="pt-BR"/>
              </w:rPr>
              <w:t>... %</w:t>
            </w:r>
          </w:p>
        </w:tc>
        <w:tc>
          <w:tcPr>
            <w:tcW w:w="850" w:type="dxa"/>
            <w:vAlign w:val="center"/>
          </w:tcPr>
          <w:p w14:paraId="09AD9F7A" w14:textId="3B0FECC7" w:rsidR="00603362" w:rsidRDefault="00603362" w:rsidP="00603362">
            <w:pPr>
              <w:jc w:val="center"/>
            </w:pPr>
            <w:r w:rsidRPr="000C4608">
              <w:rPr>
                <w:rFonts w:ascii="GHEA Grapalat" w:hAnsi="GHEA Grapalat"/>
                <w:sz w:val="18"/>
                <w:szCs w:val="18"/>
                <w:lang w:val="pt-BR"/>
              </w:rPr>
              <w:t>... %</w:t>
            </w:r>
          </w:p>
        </w:tc>
        <w:tc>
          <w:tcPr>
            <w:tcW w:w="966" w:type="dxa"/>
            <w:vAlign w:val="center"/>
          </w:tcPr>
          <w:p w14:paraId="64CBB235" w14:textId="6CFB63DC" w:rsidR="00603362" w:rsidRDefault="00603362" w:rsidP="00603362">
            <w:pPr>
              <w:jc w:val="center"/>
            </w:pPr>
            <w:r w:rsidRPr="000C4608">
              <w:rPr>
                <w:rFonts w:ascii="GHEA Grapalat" w:hAnsi="GHEA Grapalat"/>
                <w:sz w:val="18"/>
                <w:szCs w:val="18"/>
                <w:lang w:val="pt-BR"/>
              </w:rPr>
              <w:t>... %</w:t>
            </w:r>
          </w:p>
        </w:tc>
        <w:tc>
          <w:tcPr>
            <w:tcW w:w="851" w:type="dxa"/>
            <w:vAlign w:val="center"/>
          </w:tcPr>
          <w:p w14:paraId="75807F81" w14:textId="50CAD5E0" w:rsidR="00603362" w:rsidRDefault="00603362" w:rsidP="00603362">
            <w:pPr>
              <w:jc w:val="center"/>
            </w:pPr>
            <w:r w:rsidRPr="000C4608">
              <w:rPr>
                <w:rFonts w:ascii="GHEA Grapalat" w:hAnsi="GHEA Grapalat"/>
                <w:sz w:val="18"/>
                <w:szCs w:val="18"/>
                <w:lang w:val="pt-BR"/>
              </w:rPr>
              <w:t>... %</w:t>
            </w:r>
          </w:p>
        </w:tc>
        <w:tc>
          <w:tcPr>
            <w:tcW w:w="792" w:type="dxa"/>
            <w:vAlign w:val="center"/>
          </w:tcPr>
          <w:p w14:paraId="5DA8796A" w14:textId="7A308D50" w:rsidR="00603362" w:rsidRDefault="00603362" w:rsidP="00603362">
            <w:pPr>
              <w:jc w:val="center"/>
            </w:pPr>
            <w:r w:rsidRPr="000C4608">
              <w:rPr>
                <w:rFonts w:ascii="GHEA Grapalat" w:hAnsi="GHEA Grapalat"/>
                <w:sz w:val="18"/>
                <w:szCs w:val="18"/>
                <w:lang w:val="pt-BR"/>
              </w:rPr>
              <w:t>... %</w:t>
            </w:r>
          </w:p>
        </w:tc>
      </w:tr>
    </w:tbl>
    <w:p w14:paraId="6A64B11F"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FB447E4" w14:textId="77777777" w:rsidTr="00E22E51">
        <w:trPr>
          <w:jc w:val="center"/>
        </w:trPr>
        <w:tc>
          <w:tcPr>
            <w:tcW w:w="4536" w:type="dxa"/>
          </w:tcPr>
          <w:p w14:paraId="33EBE97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C68A06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4DF246D"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F8557A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9810E72" w14:textId="77777777" w:rsidR="00071D1C" w:rsidRPr="00B138F3" w:rsidRDefault="00071D1C" w:rsidP="00B46D58">
            <w:pPr>
              <w:widowControl w:val="0"/>
              <w:spacing w:after="160"/>
              <w:jc w:val="center"/>
              <w:rPr>
                <w:rFonts w:ascii="GHEA Grapalat" w:hAnsi="GHEA Grapalat"/>
              </w:rPr>
            </w:pPr>
          </w:p>
        </w:tc>
        <w:tc>
          <w:tcPr>
            <w:tcW w:w="4343" w:type="dxa"/>
          </w:tcPr>
          <w:p w14:paraId="3713DE4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043A38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DE592C4"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3B3C346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1236A6D6"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55AB0B4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1DDC6AB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BF7236F"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47286351" w14:textId="77777777" w:rsidTr="007A2020">
        <w:trPr>
          <w:tblCellSpacing w:w="7" w:type="dxa"/>
          <w:jc w:val="center"/>
        </w:trPr>
        <w:tc>
          <w:tcPr>
            <w:tcW w:w="0" w:type="auto"/>
            <w:vAlign w:val="center"/>
          </w:tcPr>
          <w:p w14:paraId="4317263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A215A4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1C922BC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2EA5D85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2B696F2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06D9F41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72754CA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9097A2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BA016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679AF1C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3E3B68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833D2B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376FF47" w14:textId="77777777" w:rsidR="0038400D" w:rsidRPr="00B138F3" w:rsidRDefault="0038400D" w:rsidP="00B46D58">
      <w:pPr>
        <w:widowControl w:val="0"/>
        <w:spacing w:after="160"/>
        <w:ind w:firstLine="375"/>
        <w:rPr>
          <w:rFonts w:ascii="GHEA Grapalat" w:hAnsi="GHEA Grapalat"/>
          <w:iCs/>
        </w:rPr>
      </w:pPr>
    </w:p>
    <w:p w14:paraId="372C335D"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5BB5845"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F360E9A"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7DB2B5A"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7E1AC37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63CA30D4"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5EC02BA0"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0D568793"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4B9BBBD6"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D50E5D2" w14:textId="77777777" w:rsidTr="00AB4EAB">
        <w:trPr>
          <w:jc w:val="center"/>
        </w:trPr>
        <w:tc>
          <w:tcPr>
            <w:tcW w:w="442" w:type="dxa"/>
            <w:vMerge w:val="restart"/>
            <w:shd w:val="clear" w:color="auto" w:fill="auto"/>
            <w:vAlign w:val="center"/>
          </w:tcPr>
          <w:p w14:paraId="3081EBB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33D9A30"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7EC1D84" w14:textId="77777777" w:rsidTr="00AB4EAB">
        <w:trPr>
          <w:jc w:val="center"/>
        </w:trPr>
        <w:tc>
          <w:tcPr>
            <w:tcW w:w="442" w:type="dxa"/>
            <w:vMerge/>
            <w:shd w:val="clear" w:color="auto" w:fill="auto"/>
          </w:tcPr>
          <w:p w14:paraId="538DA6F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C4A73D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F4B0E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D8450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81AB40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3789DE6"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654E4CFB"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382A7728" w14:textId="77777777" w:rsidTr="00AB4EAB">
        <w:trPr>
          <w:trHeight w:val="1105"/>
          <w:jc w:val="center"/>
        </w:trPr>
        <w:tc>
          <w:tcPr>
            <w:tcW w:w="442" w:type="dxa"/>
            <w:vMerge/>
            <w:tcBorders>
              <w:bottom w:val="single" w:sz="4" w:space="0" w:color="auto"/>
            </w:tcBorders>
            <w:shd w:val="clear" w:color="auto" w:fill="auto"/>
          </w:tcPr>
          <w:p w14:paraId="08350CC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636D34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3054271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276D084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CE2907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3ACCD97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FBF282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37376E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FA5012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058ACE3F" w14:textId="77777777" w:rsidTr="00AB4EAB">
        <w:trPr>
          <w:jc w:val="center"/>
        </w:trPr>
        <w:tc>
          <w:tcPr>
            <w:tcW w:w="442" w:type="dxa"/>
            <w:shd w:val="clear" w:color="auto" w:fill="auto"/>
            <w:vAlign w:val="center"/>
          </w:tcPr>
          <w:p w14:paraId="502A1D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7ABFC37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9BA907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545C06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FF2598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F624A1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8C051D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510222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6FC3BB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B7590BB" w14:textId="77777777" w:rsidTr="00AB4EAB">
        <w:trPr>
          <w:jc w:val="center"/>
        </w:trPr>
        <w:tc>
          <w:tcPr>
            <w:tcW w:w="442" w:type="dxa"/>
            <w:shd w:val="clear" w:color="auto" w:fill="auto"/>
          </w:tcPr>
          <w:p w14:paraId="3916EB4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3F4DCD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26CFA4D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06F4CEA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8A906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076980E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75832C5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44984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367AD7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783E371D" w14:textId="77777777" w:rsidR="0038400D" w:rsidRPr="00B138F3" w:rsidRDefault="0038400D" w:rsidP="00B46D58">
      <w:pPr>
        <w:widowControl w:val="0"/>
        <w:spacing w:after="160"/>
        <w:ind w:firstLine="375"/>
        <w:jc w:val="both"/>
        <w:rPr>
          <w:rFonts w:ascii="GHEA Grapalat" w:hAnsi="GHEA Grapalat" w:cs="Arial"/>
          <w:iCs/>
          <w:lang w:val="en-US"/>
        </w:rPr>
      </w:pPr>
    </w:p>
    <w:p w14:paraId="05D543E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r w:rsidRPr="00B138F3">
        <w:rPr>
          <w:rFonts w:ascii="GHEA Grapalat" w:hAnsi="GHEA Grapalat"/>
        </w:rPr>
        <w:t>являются</w:t>
      </w:r>
      <w:proofErr w:type="spellEnd"/>
      <w:r w:rsidRPr="00B138F3">
        <w:rPr>
          <w:rFonts w:ascii="GHEA Grapalat" w:hAnsi="GHEA Grapalat"/>
        </w:rPr>
        <w:t xml:space="preserve"> составляющей частью настоящего Акта и прилагаются.</w:t>
      </w:r>
    </w:p>
    <w:p w14:paraId="619BC69E"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FBD3424" w14:textId="77777777" w:rsidTr="007A2020">
        <w:trPr>
          <w:trHeight w:val="266"/>
          <w:tblCellSpacing w:w="7" w:type="dxa"/>
          <w:jc w:val="center"/>
        </w:trPr>
        <w:tc>
          <w:tcPr>
            <w:tcW w:w="0" w:type="auto"/>
            <w:vAlign w:val="center"/>
          </w:tcPr>
          <w:p w14:paraId="301F8E5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45A46B8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EB5E7A7" w14:textId="77777777" w:rsidTr="007A2020">
        <w:trPr>
          <w:trHeight w:val="473"/>
          <w:tblCellSpacing w:w="7" w:type="dxa"/>
          <w:jc w:val="center"/>
        </w:trPr>
        <w:tc>
          <w:tcPr>
            <w:tcW w:w="0" w:type="auto"/>
            <w:vAlign w:val="center"/>
          </w:tcPr>
          <w:p w14:paraId="288621B8"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3CC8651D"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6EDBD82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02FF7EF3"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6795037" w14:textId="77777777" w:rsidTr="007A2020">
        <w:trPr>
          <w:trHeight w:val="503"/>
          <w:tblCellSpacing w:w="7" w:type="dxa"/>
          <w:jc w:val="center"/>
        </w:trPr>
        <w:tc>
          <w:tcPr>
            <w:tcW w:w="0" w:type="auto"/>
            <w:vAlign w:val="center"/>
          </w:tcPr>
          <w:p w14:paraId="4384AE1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541675B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CAF39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932A1E2"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70C961D" w14:textId="77777777" w:rsidTr="007A2020">
        <w:trPr>
          <w:trHeight w:val="281"/>
          <w:tblCellSpacing w:w="7" w:type="dxa"/>
          <w:jc w:val="center"/>
        </w:trPr>
        <w:tc>
          <w:tcPr>
            <w:tcW w:w="0" w:type="auto"/>
            <w:vAlign w:val="center"/>
          </w:tcPr>
          <w:p w14:paraId="0707242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38029B4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18E7B8C5" w14:textId="77777777" w:rsidR="00196F14" w:rsidRPr="00B138F3" w:rsidRDefault="00196F14" w:rsidP="00B46D58">
      <w:pPr>
        <w:widowControl w:val="0"/>
        <w:spacing w:after="160"/>
        <w:jc w:val="right"/>
        <w:rPr>
          <w:rFonts w:ascii="GHEA Grapalat" w:hAnsi="GHEA Grapalat" w:cs="Sylfaen"/>
          <w:b/>
        </w:rPr>
      </w:pPr>
    </w:p>
    <w:p w14:paraId="0CA81611"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27633C01"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2501C430"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FD02666"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F5E0366"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54B552E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B3AECBE"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2E991A07"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28852B0"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2D9031B"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A58DC21"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1E01B61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2B40BA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0305B24"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1428389"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A253A8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4EECE9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FBD17B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44334D3"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14E53B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3BB899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877CC9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F0D25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C21564"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AC1DA9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9A9E7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2BE9DBE"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5B63952" w14:textId="77777777" w:rsidR="00071D1C" w:rsidRPr="00B138F3" w:rsidRDefault="00071D1C" w:rsidP="00B46D58">
            <w:pPr>
              <w:widowControl w:val="0"/>
              <w:spacing w:after="120"/>
              <w:jc w:val="center"/>
              <w:rPr>
                <w:rFonts w:ascii="GHEA Grapalat" w:hAnsi="GHEA Grapalat" w:cs="Sylfaen"/>
                <w:sz w:val="20"/>
                <w:szCs w:val="20"/>
              </w:rPr>
            </w:pPr>
          </w:p>
        </w:tc>
      </w:tr>
    </w:tbl>
    <w:p w14:paraId="69EB26CC"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7D3C417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BA76405" w14:textId="77777777" w:rsidR="00B138F3" w:rsidRDefault="00B138F3" w:rsidP="00B138F3">
      <w:pPr>
        <w:rPr>
          <w:rFonts w:ascii="GHEA Grapalat" w:hAnsi="GHEA Grapalat"/>
        </w:rPr>
      </w:pPr>
      <w:r>
        <w:rPr>
          <w:rFonts w:ascii="GHEA Grapalat" w:hAnsi="GHEA Grapalat"/>
        </w:rPr>
        <w:t xml:space="preserve">                                                       </w:t>
      </w:r>
    </w:p>
    <w:p w14:paraId="2FB4D0E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46BE495D"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665DF29" w14:textId="77777777" w:rsidTr="007072C5">
        <w:tc>
          <w:tcPr>
            <w:tcW w:w="4450" w:type="dxa"/>
          </w:tcPr>
          <w:p w14:paraId="0D1157C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6D60D204"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D2EFD8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EC16237"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E3699B1" w14:textId="77777777" w:rsidTr="00E22E51">
        <w:trPr>
          <w:tblCellSpacing w:w="7" w:type="dxa"/>
          <w:jc w:val="center"/>
        </w:trPr>
        <w:tc>
          <w:tcPr>
            <w:tcW w:w="0" w:type="auto"/>
            <w:vAlign w:val="center"/>
          </w:tcPr>
          <w:p w14:paraId="2BE18BC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6BB58A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C45144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1289DB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3EDBB71D" w14:textId="77777777" w:rsidTr="00E22E51">
        <w:trPr>
          <w:tblCellSpacing w:w="7" w:type="dxa"/>
          <w:jc w:val="center"/>
        </w:trPr>
        <w:tc>
          <w:tcPr>
            <w:tcW w:w="0" w:type="auto"/>
            <w:vAlign w:val="center"/>
          </w:tcPr>
          <w:p w14:paraId="3FB307F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244B770"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13E2C7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93B9BF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E0C9F97"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AE018" w14:textId="77777777" w:rsidR="00E12D09" w:rsidRDefault="00E12D09">
      <w:r>
        <w:separator/>
      </w:r>
    </w:p>
  </w:endnote>
  <w:endnote w:type="continuationSeparator" w:id="0">
    <w:p w14:paraId="0736BC6F" w14:textId="77777777" w:rsidR="00E12D09" w:rsidRDefault="00E12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6650514" w14:textId="77777777" w:rsidR="00E12D09" w:rsidRPr="00C861E9" w:rsidRDefault="00E12D0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32559" w14:textId="77777777" w:rsidR="00E12D09" w:rsidRDefault="00E12D09">
      <w:r>
        <w:separator/>
      </w:r>
    </w:p>
  </w:footnote>
  <w:footnote w:type="continuationSeparator" w:id="0">
    <w:p w14:paraId="0B25F92B" w14:textId="77777777" w:rsidR="00E12D09" w:rsidRDefault="00E12D09">
      <w:r>
        <w:continuationSeparator/>
      </w:r>
    </w:p>
  </w:footnote>
  <w:footnote w:id="1">
    <w:p w14:paraId="7AB657F6" w14:textId="77777777" w:rsidR="00E12D09" w:rsidRPr="00ED3BA4" w:rsidRDefault="00E12D09" w:rsidP="007A5F50">
      <w:pPr>
        <w:pStyle w:val="af2"/>
        <w:jc w:val="both"/>
        <w:rPr>
          <w:rFonts w:asciiTheme="minorHAnsi" w:hAnsiTheme="minorHAnsi"/>
          <w:i/>
          <w:lang w:val="hy-AM"/>
        </w:rPr>
      </w:pPr>
      <w:r w:rsidRPr="007A5F50">
        <w:rPr>
          <w:rFonts w:ascii="GHEA Grapalat" w:hAnsi="GHEA Grapalat"/>
        </w:rPr>
        <w:t>*</w:t>
      </w:r>
    </w:p>
  </w:footnote>
  <w:footnote w:id="2">
    <w:p w14:paraId="3E455DE6" w14:textId="77777777" w:rsidR="00363001" w:rsidRDefault="00363001" w:rsidP="00363001">
      <w:pPr>
        <w:pStyle w:val="af2"/>
        <w:jc w:val="both"/>
        <w:rPr>
          <w:rFonts w:ascii="GHEA Grapalat" w:hAnsi="GHEA Grapalat"/>
          <w:i/>
        </w:rPr>
      </w:pPr>
      <w:r>
        <w:rPr>
          <w:rStyle w:val="af6"/>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063006C4" w14:textId="77777777" w:rsidR="00363001" w:rsidRDefault="00363001" w:rsidP="00363001">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- 2-ой абзац  пункта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w:t>
      </w:r>
      <w:proofErr w:type="spellStart"/>
      <w:r>
        <w:rPr>
          <w:rFonts w:ascii="GHEA Grapalat" w:hAnsi="GHEA Grapalat"/>
          <w:i/>
          <w:sz w:val="20"/>
          <w:szCs w:val="20"/>
        </w:rPr>
        <w:t>процедуру.Разъяснение</w:t>
      </w:r>
      <w:proofErr w:type="spellEnd"/>
      <w:r>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B80483E" w14:textId="77777777" w:rsidR="00363001" w:rsidRDefault="00363001" w:rsidP="00363001">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6077D3" w14:textId="77777777" w:rsidR="00363001" w:rsidRDefault="00363001" w:rsidP="00363001">
      <w:pPr>
        <w:pStyle w:val="af2"/>
        <w:jc w:val="both"/>
        <w:rPr>
          <w:rFonts w:ascii="GHEA Grapalat" w:hAnsi="GHEA Grapalat"/>
          <w:i/>
        </w:rPr>
      </w:pPr>
      <w:r>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26E19286" w14:textId="77777777" w:rsidR="00363001" w:rsidRDefault="00363001" w:rsidP="00363001">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36BEF359" w14:textId="77777777" w:rsidR="00363001" w:rsidRDefault="00363001" w:rsidP="00363001">
      <w:pPr>
        <w:widowControl w:val="0"/>
        <w:jc w:val="both"/>
        <w:rPr>
          <w:rFonts w:ascii="GHEA Grapalat" w:hAnsi="GHEA Grapalat"/>
          <w:i/>
          <w:sz w:val="20"/>
          <w:szCs w:val="20"/>
        </w:rPr>
      </w:pPr>
      <w:r>
        <w:rPr>
          <w:rFonts w:ascii="GHEA Grapalat" w:hAnsi="GHEA Grapalat"/>
          <w:i/>
          <w:sz w:val="20"/>
          <w:szCs w:val="20"/>
        </w:rPr>
        <w:t xml:space="preserve">- процедура закупки организована на основании 1-ого пункта части 6 статьи 15 Закона, </w:t>
      </w:r>
    </w:p>
    <w:p w14:paraId="568A80E9" w14:textId="77777777" w:rsidR="00363001" w:rsidRDefault="00363001" w:rsidP="00363001">
      <w:pPr>
        <w:widowControl w:val="0"/>
        <w:tabs>
          <w:tab w:val="left" w:pos="142"/>
        </w:tabs>
        <w:ind w:left="142" w:hanging="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закупаемого товара по заявке на закупку в рамках данной процедуры не превышает 25 млн. драмов РА</w:t>
      </w:r>
    </w:p>
  </w:footnote>
  <w:footnote w:id="4">
    <w:p w14:paraId="1A8053D9" w14:textId="77777777" w:rsidR="00363001" w:rsidRDefault="00363001" w:rsidP="00363001">
      <w:pPr>
        <w:pStyle w:val="af2"/>
        <w:widowControl w:val="0"/>
        <w:jc w:val="both"/>
        <w:rPr>
          <w:rFonts w:ascii="GHEA Grapalat" w:hAnsi="GHEA Grapalat"/>
          <w:i/>
          <w:lang w:val="hy-AM"/>
        </w:rPr>
      </w:pPr>
      <w:r>
        <w:rPr>
          <w:rFonts w:ascii="GHEA Grapalat" w:hAnsi="GHEA Grapalat"/>
          <w:i/>
          <w:vertAlign w:val="superscript"/>
          <w:lang w:val="hy-AM"/>
        </w:rPr>
        <w:t>6.1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481D6035" w14:textId="77777777" w:rsidR="00363001" w:rsidRDefault="00363001" w:rsidP="00363001">
      <w:pPr>
        <w:pStyle w:val="af2"/>
        <w:jc w:val="both"/>
        <w:rPr>
          <w:del w:id="2" w:author="Inesa Kocharyan" w:date="2019-10-29T12:18:00Z"/>
        </w:rPr>
      </w:pPr>
      <w:r>
        <w:rPr>
          <w:rStyle w:val="af6"/>
        </w:rPr>
        <w:t>7</w:t>
      </w:r>
      <w:r>
        <w:t xml:space="preserve"> </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Pr>
          <w:rFonts w:ascii="GHEA Grapalat" w:hAnsi="GHEA Grapalat"/>
        </w:rPr>
        <w:t xml:space="preserve">, </w:t>
      </w:r>
      <w:r>
        <w:rPr>
          <w:rFonts w:ascii="GHEA Grapalat" w:hAnsi="GHEA Grapalat"/>
          <w:i/>
        </w:rPr>
        <w:t>если не применяется условие, установленное последним предложением пункта 1.1 настоящей части ".</w:t>
      </w:r>
    </w:p>
  </w:footnote>
  <w:footnote w:id="5">
    <w:p w14:paraId="2A00A9D2" w14:textId="77777777" w:rsidR="00363001" w:rsidRDefault="00363001" w:rsidP="00363001">
      <w:pPr>
        <w:pStyle w:val="af2"/>
        <w:jc w:val="both"/>
        <w:rPr>
          <w:rFonts w:ascii="GHEA Grapalat" w:hAnsi="GHEA Grapalat"/>
          <w:i/>
        </w:rPr>
      </w:pPr>
      <w:r>
        <w:rPr>
          <w:rStyle w:val="af6"/>
        </w:rPr>
        <w:t>8</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14:paraId="767FAB96" w14:textId="77777777" w:rsidR="00363001" w:rsidRDefault="00363001" w:rsidP="00363001">
      <w:pPr>
        <w:pStyle w:val="af2"/>
        <w:rPr>
          <w:rFonts w:asciiTheme="minorHAnsi" w:hAnsiTheme="minorHAnsi"/>
        </w:rPr>
      </w:pPr>
    </w:p>
  </w:footnote>
  <w:footnote w:id="6">
    <w:p w14:paraId="532E75C9" w14:textId="77777777" w:rsidR="00E12D09" w:rsidRPr="00FE2AA4" w:rsidRDefault="00E12D09" w:rsidP="00C42473">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38697DC1" w14:textId="77777777" w:rsidR="00E12D09" w:rsidRPr="008842CE" w:rsidRDefault="00E12D0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0A37DE" w14:textId="77777777" w:rsidR="00E12D09" w:rsidRPr="000811C1" w:rsidRDefault="00E12D09">
      <w:pPr>
        <w:pStyle w:val="af2"/>
        <w:rPr>
          <w:lang w:val="af-ZA"/>
        </w:rPr>
      </w:pPr>
    </w:p>
  </w:footnote>
  <w:footnote w:id="8">
    <w:p w14:paraId="1D0E28ED" w14:textId="77777777" w:rsidR="00E12D09" w:rsidRPr="008E4439" w:rsidRDefault="00E12D0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344C771" w14:textId="77777777" w:rsidR="00E12D09" w:rsidRPr="000811C1" w:rsidRDefault="00E12D09" w:rsidP="0027573B">
      <w:pPr>
        <w:pStyle w:val="af2"/>
        <w:rPr>
          <w:rFonts w:ascii="Sylfaen" w:hAnsi="Sylfaen"/>
          <w:sz w:val="18"/>
          <w:szCs w:val="18"/>
        </w:rPr>
      </w:pPr>
    </w:p>
  </w:footnote>
  <w:footnote w:id="9">
    <w:p w14:paraId="40A40E7F" w14:textId="77777777" w:rsidR="00E12D09" w:rsidRPr="00A31673" w:rsidRDefault="00E12D0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70CCECCF" w14:textId="77777777" w:rsidR="00E12D09" w:rsidRPr="00DE7706" w:rsidRDefault="00E12D0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14:paraId="00A5B6C4" w14:textId="77777777" w:rsidR="00E12D09" w:rsidRPr="00B666FB" w:rsidRDefault="00E12D0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2">
    <w:p w14:paraId="70613087" w14:textId="77777777" w:rsidR="00E12D09" w:rsidRDefault="00E12D09" w:rsidP="00637230">
      <w:pPr>
        <w:jc w:val="both"/>
        <w:rPr>
          <w:rFonts w:asciiTheme="minorHAnsi" w:hAnsiTheme="minorHAnsi"/>
          <w:lang w:val="af-ZA"/>
        </w:rPr>
      </w:pPr>
    </w:p>
  </w:footnote>
  <w:footnote w:id="13">
    <w:p w14:paraId="5B8F9524" w14:textId="77777777" w:rsidR="00E12D09" w:rsidRPr="00A25D1B" w:rsidRDefault="00E12D0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2E597340" w14:textId="77777777" w:rsidR="00E12D09" w:rsidRPr="00DC619D" w:rsidRDefault="00E12D0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38A72AAD" w14:textId="77777777" w:rsidR="00E12D09" w:rsidRPr="00D3436F" w:rsidRDefault="00E12D0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1D132E" w14:textId="77777777" w:rsidR="00E12D09" w:rsidRPr="00D3436F" w:rsidRDefault="00E12D09">
      <w:pPr>
        <w:pStyle w:val="af2"/>
        <w:rPr>
          <w:lang w:val="es-ES"/>
        </w:rPr>
      </w:pPr>
    </w:p>
  </w:footnote>
  <w:footnote w:id="16">
    <w:p w14:paraId="76758780" w14:textId="77777777" w:rsidR="00E12D09" w:rsidRPr="008842CE" w:rsidRDefault="00E12D0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5DC37C2" w14:textId="77777777" w:rsidR="00E12D09" w:rsidRPr="008842CE" w:rsidRDefault="00E12D09" w:rsidP="003D2FE2">
      <w:pPr>
        <w:pStyle w:val="af2"/>
        <w:jc w:val="both"/>
        <w:rPr>
          <w:rFonts w:ascii="GHEA Grapalat" w:hAnsi="GHEA Grapalat"/>
        </w:rPr>
      </w:pPr>
    </w:p>
  </w:footnote>
  <w:footnote w:id="17">
    <w:p w14:paraId="3C53D1E3" w14:textId="77777777" w:rsidR="00E12D09" w:rsidRPr="008842CE" w:rsidRDefault="00E12D09" w:rsidP="003D2FE2">
      <w:pPr>
        <w:pStyle w:val="af2"/>
        <w:jc w:val="both"/>
      </w:pPr>
    </w:p>
  </w:footnote>
  <w:footnote w:id="18">
    <w:p w14:paraId="76A7C515" w14:textId="77777777" w:rsidR="00E12D09" w:rsidRPr="008842CE" w:rsidRDefault="00E12D0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D40ABBF" w14:textId="77777777" w:rsidR="00E12D09" w:rsidRPr="008842CE" w:rsidRDefault="00E12D09" w:rsidP="000A214C">
      <w:pPr>
        <w:pStyle w:val="af2"/>
        <w:jc w:val="both"/>
        <w:rPr>
          <w:rFonts w:ascii="GHEA Grapalat" w:hAnsi="GHEA Grapalat"/>
        </w:rPr>
      </w:pPr>
    </w:p>
  </w:footnote>
  <w:footnote w:id="19">
    <w:p w14:paraId="55096E44" w14:textId="77777777" w:rsidR="00E12D09" w:rsidRPr="008842CE" w:rsidRDefault="00E12D09" w:rsidP="000A214C">
      <w:pPr>
        <w:pStyle w:val="af2"/>
        <w:jc w:val="both"/>
      </w:pPr>
    </w:p>
  </w:footnote>
  <w:footnote w:id="20">
    <w:p w14:paraId="65D8032A" w14:textId="77777777" w:rsidR="00E12D09" w:rsidRPr="008842CE" w:rsidRDefault="00E12D0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2AFE41A5" w14:textId="77777777" w:rsidR="00E12D09" w:rsidRDefault="00E12D09" w:rsidP="00D3436F">
      <w:pPr>
        <w:pStyle w:val="af2"/>
        <w:widowControl w:val="0"/>
        <w:jc w:val="both"/>
        <w:rPr>
          <w:ins w:id="9"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729132E" w14:textId="77777777" w:rsidR="00E12D09" w:rsidRPr="00F21C0D" w:rsidRDefault="00E12D09" w:rsidP="00D3436F">
      <w:pPr>
        <w:pStyle w:val="af2"/>
        <w:widowControl w:val="0"/>
        <w:jc w:val="both"/>
        <w:rPr>
          <w:lang w:val="hy-AM"/>
        </w:rPr>
      </w:pPr>
    </w:p>
  </w:footnote>
  <w:footnote w:id="22">
    <w:p w14:paraId="7DD1CD69" w14:textId="77777777" w:rsidR="00E12D09" w:rsidRPr="008842CE" w:rsidRDefault="00E12D0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C21F2A" w14:textId="77777777" w:rsidR="00E12D09" w:rsidRPr="00E85250" w:rsidRDefault="00E12D09" w:rsidP="00D90640">
      <w:pPr>
        <w:widowControl w:val="0"/>
        <w:spacing w:after="160" w:line="360" w:lineRule="auto"/>
        <w:ind w:firstLine="709"/>
        <w:jc w:val="both"/>
        <w:rPr>
          <w:rFonts w:ascii="GHEA Grapalat" w:hAnsi="GHEA Grapalat"/>
          <w:lang w:val="hy-AM"/>
        </w:rPr>
      </w:pPr>
    </w:p>
    <w:p w14:paraId="56328F5C" w14:textId="77777777" w:rsidR="00E12D09" w:rsidRPr="00D3436F" w:rsidRDefault="00E12D09">
      <w:pPr>
        <w:pStyle w:val="af2"/>
        <w:rPr>
          <w:lang w:val="hy-AM"/>
        </w:rPr>
      </w:pPr>
    </w:p>
  </w:footnote>
  <w:footnote w:id="23">
    <w:p w14:paraId="6CB2950F" w14:textId="77777777" w:rsidR="00E12D09" w:rsidRPr="00402BC3" w:rsidRDefault="00E12D0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A0D5C15" w14:textId="77777777" w:rsidR="00E12D09" w:rsidRPr="00552088" w:rsidRDefault="00E12D0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D926062" w14:textId="77777777" w:rsidR="00E12D09" w:rsidRPr="00D3436F" w:rsidRDefault="00E12D09">
      <w:pPr>
        <w:pStyle w:val="af2"/>
        <w:rPr>
          <w:lang w:val="hy-AM"/>
        </w:rPr>
      </w:pPr>
    </w:p>
  </w:footnote>
  <w:footnote w:id="24">
    <w:p w14:paraId="43883F68" w14:textId="77777777" w:rsidR="00E12D09" w:rsidRPr="008842CE" w:rsidRDefault="00E12D0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CF54E46" w14:textId="77777777" w:rsidR="00E12D09" w:rsidRPr="00D3436F" w:rsidRDefault="00E12D09">
      <w:pPr>
        <w:pStyle w:val="af2"/>
        <w:rPr>
          <w:lang w:val="hy-AM"/>
        </w:rPr>
      </w:pPr>
    </w:p>
  </w:footnote>
  <w:footnote w:id="25">
    <w:p w14:paraId="49C8B6EF" w14:textId="77777777" w:rsidR="00E12D09" w:rsidRPr="00D3436F" w:rsidRDefault="00E12D0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14:paraId="341ED10E" w14:textId="77777777" w:rsidR="00E12D09" w:rsidRPr="008842CE" w:rsidRDefault="00E12D0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D46E4F3" w14:textId="77777777" w:rsidR="00E12D09" w:rsidRPr="00D3436F" w:rsidRDefault="00E12D09">
      <w:pPr>
        <w:pStyle w:val="af2"/>
        <w:rPr>
          <w:lang w:val="hy-AM"/>
        </w:rPr>
      </w:pPr>
    </w:p>
  </w:footnote>
  <w:footnote w:id="27">
    <w:p w14:paraId="43C9F01B" w14:textId="77777777" w:rsidR="00E12D09" w:rsidRPr="00E861BF" w:rsidRDefault="00E12D09" w:rsidP="008842CE">
      <w:pPr>
        <w:pStyle w:val="af2"/>
        <w:widowControl w:val="0"/>
        <w:jc w:val="both"/>
        <w:rPr>
          <w:rFonts w:ascii="GHEA Grapalat" w:hAnsi="GHEA Grapalat"/>
          <w:i/>
        </w:rPr>
      </w:pPr>
      <w:r w:rsidRPr="00E861BF">
        <w:rPr>
          <w:rFonts w:ascii="GHEA Grapalat" w:hAnsi="GHEA Grapalat"/>
          <w:i/>
        </w:rPr>
        <w:t>*</w:t>
      </w:r>
      <w:r w:rsidRPr="008842CE">
        <w:rPr>
          <w:rFonts w:ascii="GHEA Grapalat" w:hAnsi="GHEA Grapalat"/>
          <w:i/>
        </w:rPr>
        <w:t>.</w:t>
      </w:r>
    </w:p>
  </w:footnote>
  <w:footnote w:id="28">
    <w:p w14:paraId="350D0DA2" w14:textId="77777777" w:rsidR="00E12D09" w:rsidRPr="00E861BF" w:rsidRDefault="00E12D09" w:rsidP="00CC48D7">
      <w:pPr>
        <w:pStyle w:val="af2"/>
        <w:widowControl w:val="0"/>
        <w:jc w:val="both"/>
        <w:rPr>
          <w:rFonts w:ascii="GHEA Grapalat" w:hAnsi="GHEA Grapalat"/>
          <w:i/>
        </w:rPr>
      </w:pPr>
    </w:p>
  </w:footnote>
  <w:footnote w:id="29">
    <w:p w14:paraId="50D0C0D0" w14:textId="77777777" w:rsidR="00E12D09" w:rsidRPr="00E861BF" w:rsidRDefault="00E12D09" w:rsidP="008842CE">
      <w:pPr>
        <w:pStyle w:val="af2"/>
        <w:widowControl w:val="0"/>
        <w:jc w:val="both"/>
        <w:rPr>
          <w:rFonts w:ascii="GHEA Grapalat" w:hAnsi="GHEA Grapalat"/>
          <w:i/>
        </w:rPr>
      </w:pPr>
    </w:p>
  </w:footnote>
  <w:footnote w:id="30">
    <w:p w14:paraId="7381D7E8" w14:textId="77777777" w:rsidR="00E12D09" w:rsidRPr="008842CE" w:rsidRDefault="00E12D09" w:rsidP="008842CE">
      <w:pPr>
        <w:pStyle w:val="af2"/>
        <w:widowControl w:val="0"/>
        <w:jc w:val="both"/>
      </w:pPr>
    </w:p>
  </w:footnote>
  <w:footnote w:id="31">
    <w:p w14:paraId="5744D225" w14:textId="77777777" w:rsidR="00E12D09" w:rsidRPr="008842CE" w:rsidRDefault="00E12D0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 w:numId="3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381"/>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137"/>
    <w:rsid w:val="00125AA6"/>
    <w:rsid w:val="00126D48"/>
    <w:rsid w:val="001276C9"/>
    <w:rsid w:val="001300B5"/>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53E6"/>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77FD2"/>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F7D"/>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8B6"/>
    <w:rsid w:val="001E0B27"/>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5963"/>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37A62"/>
    <w:rsid w:val="0024027D"/>
    <w:rsid w:val="00240289"/>
    <w:rsid w:val="00240609"/>
    <w:rsid w:val="002406D8"/>
    <w:rsid w:val="0024186B"/>
    <w:rsid w:val="00241C72"/>
    <w:rsid w:val="00241F05"/>
    <w:rsid w:val="0024205E"/>
    <w:rsid w:val="00244B38"/>
    <w:rsid w:val="00250377"/>
    <w:rsid w:val="0025145E"/>
    <w:rsid w:val="00251CF9"/>
    <w:rsid w:val="00251F9C"/>
    <w:rsid w:val="00252293"/>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6B5"/>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96C89"/>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39A4"/>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28E4"/>
    <w:rsid w:val="003436A5"/>
    <w:rsid w:val="00345909"/>
    <w:rsid w:val="003468B8"/>
    <w:rsid w:val="00347499"/>
    <w:rsid w:val="003475E1"/>
    <w:rsid w:val="0034777A"/>
    <w:rsid w:val="003500D1"/>
    <w:rsid w:val="00350210"/>
    <w:rsid w:val="0035101F"/>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001"/>
    <w:rsid w:val="00363298"/>
    <w:rsid w:val="00363335"/>
    <w:rsid w:val="00363627"/>
    <w:rsid w:val="00363E98"/>
    <w:rsid w:val="00364E7A"/>
    <w:rsid w:val="003650C5"/>
    <w:rsid w:val="0036520F"/>
    <w:rsid w:val="0036524F"/>
    <w:rsid w:val="003653B7"/>
    <w:rsid w:val="00366C4E"/>
    <w:rsid w:val="00367A9A"/>
    <w:rsid w:val="00367F26"/>
    <w:rsid w:val="00370ECD"/>
    <w:rsid w:val="00370F79"/>
    <w:rsid w:val="0037177E"/>
    <w:rsid w:val="003717D2"/>
    <w:rsid w:val="00371CF8"/>
    <w:rsid w:val="00372C2B"/>
    <w:rsid w:val="00372C48"/>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8F9"/>
    <w:rsid w:val="00397DC0"/>
    <w:rsid w:val="003A0411"/>
    <w:rsid w:val="003A0A31"/>
    <w:rsid w:val="003A145D"/>
    <w:rsid w:val="003A1EBB"/>
    <w:rsid w:val="003A2BE0"/>
    <w:rsid w:val="003A2D11"/>
    <w:rsid w:val="003A39AC"/>
    <w:rsid w:val="003A5049"/>
    <w:rsid w:val="003A5533"/>
    <w:rsid w:val="003A5C2A"/>
    <w:rsid w:val="003A62A4"/>
    <w:rsid w:val="003A645E"/>
    <w:rsid w:val="003A6791"/>
    <w:rsid w:val="003A734A"/>
    <w:rsid w:val="003B095D"/>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15F"/>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5C3"/>
    <w:rsid w:val="00421AEB"/>
    <w:rsid w:val="00422009"/>
    <w:rsid w:val="00422802"/>
    <w:rsid w:val="004250DA"/>
    <w:rsid w:val="00425BAB"/>
    <w:rsid w:val="004265CE"/>
    <w:rsid w:val="00427EAA"/>
    <w:rsid w:val="004300C2"/>
    <w:rsid w:val="00431998"/>
    <w:rsid w:val="004320F2"/>
    <w:rsid w:val="00434D1C"/>
    <w:rsid w:val="0043558D"/>
    <w:rsid w:val="00435E88"/>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096"/>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4B30"/>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AEE"/>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621B"/>
    <w:rsid w:val="005C7A62"/>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3362"/>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0D79"/>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B01"/>
    <w:rsid w:val="00687E34"/>
    <w:rsid w:val="006906E8"/>
    <w:rsid w:val="00691009"/>
    <w:rsid w:val="006912BB"/>
    <w:rsid w:val="00692C09"/>
    <w:rsid w:val="00692FA3"/>
    <w:rsid w:val="00693101"/>
    <w:rsid w:val="00693C4E"/>
    <w:rsid w:val="00694DC9"/>
    <w:rsid w:val="006953B6"/>
    <w:rsid w:val="006958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3FA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47C"/>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354"/>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9BA"/>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4EAC"/>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0F0C"/>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51"/>
    <w:rsid w:val="007C0479"/>
    <w:rsid w:val="007C081F"/>
    <w:rsid w:val="007C0837"/>
    <w:rsid w:val="007C13B3"/>
    <w:rsid w:val="007C15C5"/>
    <w:rsid w:val="007C1825"/>
    <w:rsid w:val="007C1D08"/>
    <w:rsid w:val="007C274E"/>
    <w:rsid w:val="007C2EE2"/>
    <w:rsid w:val="007C3D16"/>
    <w:rsid w:val="007C3DB9"/>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ACE"/>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E77D5"/>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512"/>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A6C"/>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E06"/>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625"/>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4EB7"/>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3ECF"/>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714"/>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2D7E"/>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0C2"/>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A3"/>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A7294"/>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DB3"/>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473"/>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48D7"/>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1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91A"/>
    <w:rsid w:val="00D26FCF"/>
    <w:rsid w:val="00D27019"/>
    <w:rsid w:val="00D273E6"/>
    <w:rsid w:val="00D27476"/>
    <w:rsid w:val="00D27B1C"/>
    <w:rsid w:val="00D27C21"/>
    <w:rsid w:val="00D30487"/>
    <w:rsid w:val="00D30560"/>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07E16"/>
    <w:rsid w:val="00E10031"/>
    <w:rsid w:val="00E10BB7"/>
    <w:rsid w:val="00E11F5C"/>
    <w:rsid w:val="00E12D09"/>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194"/>
    <w:rsid w:val="00E437EA"/>
    <w:rsid w:val="00E43CEB"/>
    <w:rsid w:val="00E44A71"/>
    <w:rsid w:val="00E44BDE"/>
    <w:rsid w:val="00E44D86"/>
    <w:rsid w:val="00E45007"/>
    <w:rsid w:val="00E45ACA"/>
    <w:rsid w:val="00E45C7F"/>
    <w:rsid w:val="00E46422"/>
    <w:rsid w:val="00E46B0F"/>
    <w:rsid w:val="00E46DBA"/>
    <w:rsid w:val="00E4740C"/>
    <w:rsid w:val="00E51117"/>
    <w:rsid w:val="00E51A1E"/>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668"/>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259"/>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766"/>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C71BC"/>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5859"/>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891ED1"/>
  <w15:docId w15:val="{97E5199B-6CB4-49D4-944E-4B20C720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f4">
    <w:name w:val="Нет"/>
    <w:rsid w:val="00CC4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6128439">
      <w:bodyDiv w:val="1"/>
      <w:marLeft w:val="0"/>
      <w:marRight w:val="0"/>
      <w:marTop w:val="0"/>
      <w:marBottom w:val="0"/>
      <w:divBdr>
        <w:top w:val="none" w:sz="0" w:space="0" w:color="auto"/>
        <w:left w:val="none" w:sz="0" w:space="0" w:color="auto"/>
        <w:bottom w:val="none" w:sz="0" w:space="0" w:color="auto"/>
        <w:right w:val="none" w:sz="0" w:space="0" w:color="auto"/>
      </w:divBdr>
    </w:div>
    <w:div w:id="80951860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1092302">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4373155">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5A92F-2AA9-4592-A5D1-C3ED2AFAC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2078</TotalTime>
  <Pages>49</Pages>
  <Words>19494</Words>
  <Characters>111120</Characters>
  <Application>Microsoft Office Word</Application>
  <DocSecurity>0</DocSecurity>
  <Lines>926</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130354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1273</cp:revision>
  <cp:lastPrinted>2018-02-16T07:12:00Z</cp:lastPrinted>
  <dcterms:created xsi:type="dcterms:W3CDTF">2019-10-28T07:04:00Z</dcterms:created>
  <dcterms:modified xsi:type="dcterms:W3CDTF">2025-12-18T07:34:00Z</dcterms:modified>
</cp:coreProperties>
</file>